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2057E819" w:rsidR="00974E99" w:rsidRPr="00F55AD7" w:rsidRDefault="007A3A41" w:rsidP="00E21A27">
            <w:pPr>
              <w:pStyle w:val="Documenttype"/>
            </w:pPr>
            <w:r w:rsidRPr="007A3A41">
              <w:t>IALA GUIDELINE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815D9A">
      <w:pPr>
        <w:jc w:val="center"/>
      </w:pPr>
    </w:p>
    <w:p w14:paraId="1666586B" w14:textId="724C5293" w:rsidR="0093492E" w:rsidRPr="00F55AD7" w:rsidRDefault="007A3A41" w:rsidP="0026038D">
      <w:pPr>
        <w:pStyle w:val="Documentnumber"/>
      </w:pPr>
      <w:r w:rsidRPr="007A3A41">
        <w:t>GXXXX</w:t>
      </w:r>
      <w:r w:rsidR="000768D0">
        <w:t xml:space="preserve"> </w:t>
      </w:r>
    </w:p>
    <w:p w14:paraId="6F5ABEE9" w14:textId="77777777" w:rsidR="0026038D" w:rsidRPr="00F55AD7" w:rsidRDefault="0026038D" w:rsidP="003274DB"/>
    <w:p w14:paraId="163750C2" w14:textId="2629A1C6" w:rsidR="000768D0" w:rsidRPr="000768D0" w:rsidRDefault="001214AE" w:rsidP="007A3A41">
      <w:pPr>
        <w:pStyle w:val="Documentname"/>
        <w:rPr>
          <w:sz w:val="40"/>
          <w:lang w:eastAsia="zh-CN"/>
        </w:rPr>
      </w:pPr>
      <w:r>
        <w:t>Guideline on the implications of maritime autonomous surface ships from a VTS perspective</w:t>
      </w:r>
    </w:p>
    <w:p w14:paraId="43612E69" w14:textId="77777777" w:rsidR="00CF49CC" w:rsidRPr="00F55AD7" w:rsidRDefault="00CF49CC" w:rsidP="00D74AE1">
      <w:pPr>
        <w:rPr>
          <w:lang w:eastAsia="zh-CN"/>
        </w:rPr>
      </w:pPr>
    </w:p>
    <w:p w14:paraId="232D25B4" w14:textId="44418AA6" w:rsidR="004E0BBB" w:rsidRDefault="004E0BBB" w:rsidP="00D74AE1">
      <w:pPr>
        <w:rPr>
          <w:lang w:eastAsia="zh-CN"/>
        </w:rPr>
      </w:pPr>
    </w:p>
    <w:p w14:paraId="2170C8F7" w14:textId="35C380E4" w:rsidR="00BE7900" w:rsidRDefault="00BE7900" w:rsidP="00D74AE1">
      <w:pPr>
        <w:rPr>
          <w:lang w:eastAsia="zh-CN"/>
        </w:rPr>
      </w:pPr>
    </w:p>
    <w:p w14:paraId="2834874B" w14:textId="02370145" w:rsidR="00BE7900" w:rsidRDefault="00BE7900" w:rsidP="00D74AE1">
      <w:pPr>
        <w:rPr>
          <w:lang w:eastAsia="zh-CN"/>
        </w:rPr>
      </w:pPr>
    </w:p>
    <w:p w14:paraId="13387050" w14:textId="0A5FA4D4" w:rsidR="00BE7900" w:rsidRDefault="00A57632" w:rsidP="00A57632">
      <w:pPr>
        <w:tabs>
          <w:tab w:val="left" w:pos="3840"/>
        </w:tabs>
        <w:rPr>
          <w:lang w:eastAsia="zh-CN"/>
        </w:rPr>
      </w:pPr>
      <w:r>
        <w:rPr>
          <w:lang w:eastAsia="zh-CN"/>
        </w:rPr>
        <w:tab/>
      </w:r>
    </w:p>
    <w:p w14:paraId="6F72F438" w14:textId="280FF96A" w:rsidR="00BE7900" w:rsidRDefault="00BE7900" w:rsidP="00D74AE1">
      <w:pPr>
        <w:rPr>
          <w:lang w:eastAsia="zh-CN"/>
        </w:rPr>
      </w:pPr>
    </w:p>
    <w:p w14:paraId="07E00EBC" w14:textId="39A1F0C1" w:rsidR="00BE7900" w:rsidRDefault="00BE7900" w:rsidP="00D74AE1">
      <w:pPr>
        <w:rPr>
          <w:lang w:eastAsia="zh-CN"/>
        </w:rPr>
      </w:pPr>
    </w:p>
    <w:p w14:paraId="149DE745" w14:textId="08BDFCAA" w:rsidR="00BE7900" w:rsidRDefault="00BE7900" w:rsidP="00D74AE1">
      <w:pPr>
        <w:rPr>
          <w:lang w:eastAsia="zh-CN"/>
        </w:rPr>
      </w:pPr>
    </w:p>
    <w:p w14:paraId="7B92BAE1" w14:textId="39BD34DB" w:rsidR="00BE7900" w:rsidRDefault="00BE7900" w:rsidP="00D74AE1">
      <w:pPr>
        <w:rPr>
          <w:lang w:eastAsia="zh-CN"/>
        </w:rPr>
      </w:pPr>
    </w:p>
    <w:p w14:paraId="2AA184AF" w14:textId="116C0039" w:rsidR="00BE7900" w:rsidRDefault="00BE7900" w:rsidP="00D74AE1">
      <w:pPr>
        <w:rPr>
          <w:lang w:eastAsia="zh-CN"/>
        </w:rPr>
      </w:pPr>
    </w:p>
    <w:p w14:paraId="77514B98" w14:textId="04CDEB9A" w:rsidR="00BE7900" w:rsidRDefault="00BE7900" w:rsidP="00D74AE1">
      <w:pPr>
        <w:rPr>
          <w:lang w:eastAsia="zh-CN"/>
        </w:rPr>
      </w:pPr>
    </w:p>
    <w:p w14:paraId="6AD41D47" w14:textId="66741EAF" w:rsidR="00BE7900" w:rsidRDefault="00BE7900" w:rsidP="00D74AE1">
      <w:pPr>
        <w:rPr>
          <w:lang w:eastAsia="zh-CN"/>
        </w:rPr>
      </w:pPr>
    </w:p>
    <w:p w14:paraId="0FC9FD03" w14:textId="52FC22F9" w:rsidR="00BE7900" w:rsidRDefault="00BE7900" w:rsidP="00D74AE1">
      <w:pPr>
        <w:rPr>
          <w:lang w:eastAsia="zh-CN"/>
        </w:rPr>
      </w:pPr>
    </w:p>
    <w:p w14:paraId="2DD67DDB" w14:textId="18A6F468" w:rsidR="00BE7900" w:rsidRDefault="00BE7900" w:rsidP="00D74AE1">
      <w:pPr>
        <w:rPr>
          <w:lang w:eastAsia="zh-CN"/>
        </w:rPr>
      </w:pPr>
    </w:p>
    <w:p w14:paraId="57FAF5F3" w14:textId="51BA3FA5" w:rsidR="00BE7900" w:rsidRDefault="00BE7900" w:rsidP="00D74AE1">
      <w:pPr>
        <w:rPr>
          <w:lang w:eastAsia="zh-CN"/>
        </w:rPr>
      </w:pPr>
    </w:p>
    <w:p w14:paraId="71288B02" w14:textId="3B69C569" w:rsidR="00BE7900" w:rsidRDefault="00BE7900" w:rsidP="00D74AE1">
      <w:pPr>
        <w:rPr>
          <w:lang w:eastAsia="zh-CN"/>
        </w:rPr>
      </w:pPr>
    </w:p>
    <w:p w14:paraId="63C72662" w14:textId="39256D58" w:rsidR="00BE7900" w:rsidRDefault="00BE7900" w:rsidP="00D74AE1">
      <w:pPr>
        <w:rPr>
          <w:lang w:eastAsia="zh-CN"/>
        </w:rPr>
      </w:pPr>
    </w:p>
    <w:p w14:paraId="6BE0A55A" w14:textId="77777777" w:rsidR="00BE7900" w:rsidRPr="00F55AD7" w:rsidRDefault="00BE7900" w:rsidP="00D74AE1">
      <w:pPr>
        <w:rPr>
          <w:lang w:eastAsia="zh-CN"/>
        </w:rPr>
      </w:pPr>
    </w:p>
    <w:p w14:paraId="160C2403" w14:textId="384E3853" w:rsidR="004E0BBB" w:rsidRPr="00F55AD7" w:rsidRDefault="002735DD" w:rsidP="004E0BBB">
      <w:pPr>
        <w:pStyle w:val="Editionnumber"/>
      </w:pPr>
      <w:r>
        <w:t xml:space="preserve">Edition </w:t>
      </w:r>
      <w:r w:rsidR="00784C4B">
        <w:t>1.0</w:t>
      </w:r>
    </w:p>
    <w:p w14:paraId="6ACE54B7" w14:textId="03A3EE82" w:rsidR="004E0BBB" w:rsidRDefault="00E542AA" w:rsidP="004E0BBB">
      <w:pPr>
        <w:pStyle w:val="Documentdate"/>
      </w:pPr>
      <w:r>
        <w:t>XX</w:t>
      </w:r>
      <w:r w:rsidR="00571848">
        <w:t xml:space="preserve"> 202</w:t>
      </w:r>
      <w:r w:rsidR="009724D8">
        <w:rPr>
          <w:rFonts w:hint="eastAsia"/>
          <w:lang w:eastAsia="zh-CN"/>
        </w:rPr>
        <w:t>1</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C12568E" w:rsidR="00914E26" w:rsidRPr="00114F87" w:rsidRDefault="007A3A41" w:rsidP="00914E26">
      <w:pPr>
        <w:pStyle w:val="BodyText"/>
        <w:rPr>
          <w:lang w:eastAsia="zh-CN"/>
        </w:rPr>
      </w:pPr>
      <w:r w:rsidRPr="007A3A41">
        <w:rPr>
          <w:lang w:eastAsia="zh-CN"/>
        </w:rPr>
        <w:lastRenderedPageBreak/>
        <w:t>Revisions to this IALA Document are to be noted in the table prior to the issue of a revised document</w:t>
      </w:r>
      <w:r>
        <w:rPr>
          <w:rFonts w:hint="eastAsia"/>
          <w:lang w:eastAsia="zh-CN"/>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1DD9D3B8" w:rsidR="00914E26" w:rsidRPr="00F55AD7" w:rsidRDefault="007A3A41" w:rsidP="00414698">
            <w:pPr>
              <w:pStyle w:val="Tableheading"/>
              <w:rPr>
                <w:lang w:val="en-GB"/>
              </w:rPr>
            </w:pPr>
            <w:r>
              <w:rPr>
                <w:rFonts w:hint="eastAsia"/>
                <w:lang w:val="en-GB" w:eastAsia="zh-CN"/>
              </w:rPr>
              <w:t>Date</w:t>
            </w:r>
          </w:p>
        </w:tc>
        <w:tc>
          <w:tcPr>
            <w:tcW w:w="3576" w:type="dxa"/>
          </w:tcPr>
          <w:p w14:paraId="766E7BBE" w14:textId="4C0CC39E" w:rsidR="00914E26" w:rsidRPr="00F55AD7" w:rsidRDefault="007A3A41" w:rsidP="00414698">
            <w:pPr>
              <w:pStyle w:val="Tableheading"/>
              <w:rPr>
                <w:lang w:val="en-GB"/>
              </w:rPr>
            </w:pPr>
            <w:r w:rsidRPr="007A3A41">
              <w:rPr>
                <w:lang w:val="en-GB" w:eastAsia="zh-CN"/>
              </w:rPr>
              <w:t>Page / Section Revised</w:t>
            </w:r>
          </w:p>
        </w:tc>
        <w:tc>
          <w:tcPr>
            <w:tcW w:w="5001" w:type="dxa"/>
          </w:tcPr>
          <w:p w14:paraId="078E2FCC" w14:textId="58F675CC" w:rsidR="00914E26" w:rsidRPr="00F55AD7" w:rsidRDefault="007A3A41" w:rsidP="00414698">
            <w:pPr>
              <w:pStyle w:val="Tableheading"/>
              <w:rPr>
                <w:lang w:val="en-GB"/>
              </w:rPr>
            </w:pPr>
            <w:r w:rsidRPr="007A3A41">
              <w:rPr>
                <w:lang w:val="en-GB" w:eastAsia="zh-CN"/>
              </w:rPr>
              <w:t>Requirement for Revision</w:t>
            </w:r>
          </w:p>
        </w:tc>
      </w:tr>
      <w:tr w:rsidR="005E4659" w:rsidRPr="00F55AD7" w14:paraId="3FD30408" w14:textId="77777777" w:rsidTr="005E4659">
        <w:trPr>
          <w:trHeight w:val="851"/>
        </w:trPr>
        <w:tc>
          <w:tcPr>
            <w:tcW w:w="1908" w:type="dxa"/>
            <w:vAlign w:val="center"/>
          </w:tcPr>
          <w:p w14:paraId="5F32BB5E" w14:textId="3C60A749" w:rsidR="00914E26" w:rsidRPr="00F55AD7" w:rsidRDefault="00095A61" w:rsidP="00095A61">
            <w:pPr>
              <w:pStyle w:val="Tabletext"/>
            </w:pPr>
            <w:r>
              <w:rPr>
                <w:lang w:eastAsia="zh-CN"/>
              </w:rPr>
              <w:t xml:space="preserve">XX XXX  </w:t>
            </w:r>
            <w:r w:rsidR="00AC6EDF">
              <w:t>202</w:t>
            </w:r>
            <w:r w:rsidR="00C0300D">
              <w:rPr>
                <w:rFonts w:hint="eastAsia"/>
                <w:lang w:eastAsia="zh-CN"/>
              </w:rPr>
              <w:t>1</w:t>
            </w:r>
          </w:p>
        </w:tc>
        <w:tc>
          <w:tcPr>
            <w:tcW w:w="3576" w:type="dxa"/>
            <w:vAlign w:val="center"/>
          </w:tcPr>
          <w:p w14:paraId="384AF95D" w14:textId="0BC4287E" w:rsidR="00914E26" w:rsidRPr="00F55AD7" w:rsidRDefault="00095A61" w:rsidP="00914E26">
            <w:pPr>
              <w:pStyle w:val="Tabletext"/>
            </w:pPr>
            <w:r>
              <w:t>First edition</w:t>
            </w:r>
          </w:p>
        </w:tc>
        <w:tc>
          <w:tcPr>
            <w:tcW w:w="5001" w:type="dxa"/>
            <w:vAlign w:val="center"/>
          </w:tcPr>
          <w:p w14:paraId="2F4D3410" w14:textId="5AE4FE6D"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881388A" w14:textId="6727E2FD" w:rsidR="009079EB" w:rsidRPr="00F178AE" w:rsidRDefault="004A4EC4">
      <w:pPr>
        <w:pStyle w:val="TOC1"/>
        <w:rPr>
          <w:b w:val="0"/>
          <w:caps/>
          <w:color w:val="auto"/>
          <w:kern w:val="2"/>
          <w:sz w:val="21"/>
          <w:lang w:val="en-US" w:eastAsia="zh-CN"/>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lang w:eastAsia="zh-CN"/>
        </w:rPr>
        <w:instrText xml:space="preserve"> TOC \o "1-3" \t "Annex,4,Appendix,5" </w:instrText>
      </w:r>
      <w:r w:rsidRPr="00F55AD7">
        <w:rPr>
          <w:rFonts w:eastAsia="Times New Roman" w:cs="Times New Roman"/>
          <w:b w:val="0"/>
          <w:noProof w:val="0"/>
          <w:szCs w:val="20"/>
        </w:rPr>
        <w:fldChar w:fldCharType="separate"/>
      </w:r>
      <w:r w:rsidR="009079EB" w:rsidRPr="00F178AE">
        <w:rPr>
          <w:caps/>
        </w:rPr>
        <w:t>1.</w:t>
      </w:r>
      <w:r w:rsidR="009079EB" w:rsidRPr="00F178AE">
        <w:rPr>
          <w:b w:val="0"/>
          <w:caps/>
          <w:color w:val="auto"/>
          <w:kern w:val="2"/>
          <w:sz w:val="21"/>
          <w:lang w:val="en-US" w:eastAsia="zh-CN"/>
        </w:rPr>
        <w:tab/>
      </w:r>
      <w:r w:rsidR="009079EB" w:rsidRPr="00F178AE">
        <w:rPr>
          <w:caps/>
          <w:lang w:eastAsia="zh-CN"/>
        </w:rPr>
        <w:t>SUMMARY</w:t>
      </w:r>
      <w:r w:rsidR="009079EB" w:rsidRPr="00F178AE">
        <w:rPr>
          <w:caps/>
        </w:rPr>
        <w:tab/>
      </w:r>
      <w:r w:rsidR="009079EB" w:rsidRPr="00F178AE">
        <w:rPr>
          <w:caps/>
        </w:rPr>
        <w:fldChar w:fldCharType="begin"/>
      </w:r>
      <w:r w:rsidR="009079EB" w:rsidRPr="00F178AE">
        <w:rPr>
          <w:caps/>
        </w:rPr>
        <w:instrText xml:space="preserve"> PAGEREF _Toc62829637 \h </w:instrText>
      </w:r>
      <w:r w:rsidR="009079EB" w:rsidRPr="00F178AE">
        <w:rPr>
          <w:caps/>
        </w:rPr>
      </w:r>
      <w:r w:rsidR="009079EB" w:rsidRPr="00F178AE">
        <w:rPr>
          <w:caps/>
        </w:rPr>
        <w:fldChar w:fldCharType="separate"/>
      </w:r>
      <w:r w:rsidR="0051560D">
        <w:rPr>
          <w:caps/>
        </w:rPr>
        <w:t>4</w:t>
      </w:r>
      <w:r w:rsidR="009079EB" w:rsidRPr="00F178AE">
        <w:rPr>
          <w:caps/>
        </w:rPr>
        <w:fldChar w:fldCharType="end"/>
      </w:r>
    </w:p>
    <w:p w14:paraId="4062F8C6" w14:textId="189C280A" w:rsidR="009079EB" w:rsidRPr="00F178AE" w:rsidRDefault="009079EB">
      <w:pPr>
        <w:pStyle w:val="TOC1"/>
        <w:rPr>
          <w:b w:val="0"/>
          <w:caps/>
          <w:color w:val="auto"/>
          <w:kern w:val="2"/>
          <w:sz w:val="21"/>
          <w:lang w:val="en-US" w:eastAsia="zh-CN"/>
        </w:rPr>
      </w:pPr>
      <w:r w:rsidRPr="00F178AE">
        <w:rPr>
          <w:caps/>
        </w:rPr>
        <w:t>2.</w:t>
      </w:r>
      <w:r w:rsidRPr="00F178AE">
        <w:rPr>
          <w:b w:val="0"/>
          <w:caps/>
          <w:color w:val="auto"/>
          <w:kern w:val="2"/>
          <w:sz w:val="21"/>
          <w:lang w:val="en-US" w:eastAsia="zh-CN"/>
        </w:rPr>
        <w:tab/>
      </w:r>
      <w:r w:rsidRPr="00F178AE">
        <w:rPr>
          <w:caps/>
          <w:lang w:eastAsia="zh-CN"/>
        </w:rPr>
        <w:t>Objectives</w:t>
      </w:r>
      <w:r w:rsidRPr="00F178AE">
        <w:rPr>
          <w:caps/>
        </w:rPr>
        <w:tab/>
      </w:r>
      <w:r w:rsidRPr="00F178AE">
        <w:rPr>
          <w:caps/>
        </w:rPr>
        <w:fldChar w:fldCharType="begin"/>
      </w:r>
      <w:r w:rsidRPr="00F178AE">
        <w:rPr>
          <w:caps/>
        </w:rPr>
        <w:instrText xml:space="preserve"> PAGEREF _Toc62829638 \h </w:instrText>
      </w:r>
      <w:r w:rsidRPr="00F178AE">
        <w:rPr>
          <w:caps/>
        </w:rPr>
      </w:r>
      <w:r w:rsidRPr="00F178AE">
        <w:rPr>
          <w:caps/>
        </w:rPr>
        <w:fldChar w:fldCharType="separate"/>
      </w:r>
      <w:r w:rsidR="0051560D">
        <w:rPr>
          <w:caps/>
        </w:rPr>
        <w:t>4</w:t>
      </w:r>
      <w:r w:rsidRPr="00F178AE">
        <w:rPr>
          <w:caps/>
        </w:rPr>
        <w:fldChar w:fldCharType="end"/>
      </w:r>
    </w:p>
    <w:p w14:paraId="2FEE9A53" w14:textId="7FCF371F" w:rsidR="009079EB" w:rsidRPr="00F178AE" w:rsidRDefault="009079EB">
      <w:pPr>
        <w:pStyle w:val="TOC1"/>
        <w:rPr>
          <w:b w:val="0"/>
          <w:caps/>
          <w:color w:val="auto"/>
          <w:kern w:val="2"/>
          <w:sz w:val="21"/>
          <w:lang w:val="en-US" w:eastAsia="zh-CN"/>
        </w:rPr>
      </w:pPr>
      <w:r w:rsidRPr="00F178AE">
        <w:rPr>
          <w:caps/>
          <w:lang w:eastAsia="zh-CN"/>
        </w:rPr>
        <w:t>3.</w:t>
      </w:r>
      <w:r w:rsidRPr="00F178AE">
        <w:rPr>
          <w:b w:val="0"/>
          <w:caps/>
          <w:color w:val="auto"/>
          <w:kern w:val="2"/>
          <w:sz w:val="21"/>
          <w:lang w:val="en-US" w:eastAsia="zh-CN"/>
        </w:rPr>
        <w:tab/>
      </w:r>
      <w:r w:rsidRPr="00F178AE">
        <w:rPr>
          <w:caps/>
          <w:lang w:eastAsia="zh-CN"/>
        </w:rPr>
        <w:t>Impact of MASS on VTS</w:t>
      </w:r>
      <w:r w:rsidRPr="00F178AE">
        <w:rPr>
          <w:caps/>
        </w:rPr>
        <w:tab/>
      </w:r>
      <w:r w:rsidRPr="00F178AE">
        <w:rPr>
          <w:caps/>
        </w:rPr>
        <w:fldChar w:fldCharType="begin"/>
      </w:r>
      <w:r w:rsidRPr="00F178AE">
        <w:rPr>
          <w:caps/>
        </w:rPr>
        <w:instrText xml:space="preserve"> PAGEREF _Toc62829639 \h </w:instrText>
      </w:r>
      <w:r w:rsidRPr="00F178AE">
        <w:rPr>
          <w:caps/>
        </w:rPr>
      </w:r>
      <w:r w:rsidRPr="00F178AE">
        <w:rPr>
          <w:caps/>
        </w:rPr>
        <w:fldChar w:fldCharType="separate"/>
      </w:r>
      <w:r w:rsidR="0051560D">
        <w:rPr>
          <w:caps/>
        </w:rPr>
        <w:t>4</w:t>
      </w:r>
      <w:r w:rsidRPr="00F178AE">
        <w:rPr>
          <w:caps/>
        </w:rPr>
        <w:fldChar w:fldCharType="end"/>
      </w:r>
    </w:p>
    <w:p w14:paraId="6FA3262F" w14:textId="6B89BB76" w:rsidR="009079EB" w:rsidRPr="00F178AE" w:rsidRDefault="009079EB">
      <w:pPr>
        <w:pStyle w:val="TOC2"/>
        <w:rPr>
          <w:caps/>
          <w:color w:val="auto"/>
          <w:kern w:val="2"/>
          <w:sz w:val="21"/>
          <w:lang w:val="en-US" w:eastAsia="zh-CN"/>
        </w:rPr>
      </w:pPr>
      <w:r w:rsidRPr="00F178AE">
        <w:rPr>
          <w:caps/>
        </w:rPr>
        <w:t>3.1.</w:t>
      </w:r>
      <w:r w:rsidRPr="00F178AE">
        <w:rPr>
          <w:caps/>
          <w:color w:val="auto"/>
          <w:kern w:val="2"/>
          <w:sz w:val="21"/>
          <w:lang w:val="en-US" w:eastAsia="zh-CN"/>
        </w:rPr>
        <w:tab/>
      </w:r>
      <w:r w:rsidRPr="00F178AE">
        <w:rPr>
          <w:caps/>
        </w:rPr>
        <w:t>Impact on VTS Personnel</w:t>
      </w:r>
      <w:r w:rsidRPr="00F178AE">
        <w:rPr>
          <w:caps/>
        </w:rPr>
        <w:tab/>
      </w:r>
      <w:r w:rsidRPr="00F178AE">
        <w:rPr>
          <w:caps/>
        </w:rPr>
        <w:fldChar w:fldCharType="begin"/>
      </w:r>
      <w:r w:rsidRPr="00F178AE">
        <w:rPr>
          <w:caps/>
        </w:rPr>
        <w:instrText xml:space="preserve"> PAGEREF _Toc62829640 \h </w:instrText>
      </w:r>
      <w:r w:rsidRPr="00F178AE">
        <w:rPr>
          <w:caps/>
        </w:rPr>
      </w:r>
      <w:r w:rsidRPr="00F178AE">
        <w:rPr>
          <w:caps/>
        </w:rPr>
        <w:fldChar w:fldCharType="separate"/>
      </w:r>
      <w:r w:rsidR="0051560D">
        <w:rPr>
          <w:caps/>
        </w:rPr>
        <w:t>4</w:t>
      </w:r>
      <w:r w:rsidRPr="00F178AE">
        <w:rPr>
          <w:caps/>
        </w:rPr>
        <w:fldChar w:fldCharType="end"/>
      </w:r>
    </w:p>
    <w:p w14:paraId="60FCD694" w14:textId="26C685D6" w:rsidR="009079EB" w:rsidRPr="00F178AE" w:rsidRDefault="009079EB">
      <w:pPr>
        <w:pStyle w:val="TOC2"/>
        <w:rPr>
          <w:caps/>
          <w:color w:val="auto"/>
          <w:kern w:val="2"/>
          <w:sz w:val="21"/>
          <w:lang w:val="en-US" w:eastAsia="zh-CN"/>
        </w:rPr>
      </w:pPr>
      <w:r w:rsidRPr="00F178AE">
        <w:rPr>
          <w:caps/>
          <w:lang w:eastAsia="zh-CN"/>
        </w:rPr>
        <w:t>3.2.</w:t>
      </w:r>
      <w:r w:rsidRPr="00F178AE">
        <w:rPr>
          <w:caps/>
          <w:color w:val="auto"/>
          <w:kern w:val="2"/>
          <w:sz w:val="21"/>
          <w:lang w:val="en-US" w:eastAsia="zh-CN"/>
        </w:rPr>
        <w:tab/>
      </w:r>
      <w:r w:rsidRPr="00F178AE">
        <w:rPr>
          <w:caps/>
          <w:lang w:eastAsia="zh-CN"/>
        </w:rPr>
        <w:t xml:space="preserve">Impact </w:t>
      </w:r>
      <w:r w:rsidR="0085022E">
        <w:rPr>
          <w:caps/>
          <w:lang w:eastAsia="zh-CN"/>
        </w:rPr>
        <w:t>ON</w:t>
      </w:r>
      <w:r w:rsidRPr="00F178AE">
        <w:rPr>
          <w:caps/>
          <w:lang w:eastAsia="zh-CN"/>
        </w:rPr>
        <w:t xml:space="preserve"> VTS</w:t>
      </w:r>
      <w:r w:rsidR="00F178AE" w:rsidRPr="00F178AE">
        <w:rPr>
          <w:caps/>
          <w:lang w:eastAsia="zh-CN"/>
        </w:rPr>
        <w:t xml:space="preserve"> </w:t>
      </w:r>
      <w:r w:rsidR="008735EA">
        <w:rPr>
          <w:lang w:eastAsia="zh-CN"/>
        </w:rPr>
        <w:t>E</w:t>
      </w:r>
      <w:r w:rsidR="008735EA">
        <w:rPr>
          <w:caps/>
          <w:lang w:eastAsia="zh-CN"/>
        </w:rPr>
        <w:t>QUIPMENTS</w:t>
      </w:r>
      <w:r w:rsidRPr="00F178AE">
        <w:rPr>
          <w:caps/>
        </w:rPr>
        <w:tab/>
      </w:r>
      <w:r w:rsidRPr="00F178AE">
        <w:rPr>
          <w:caps/>
        </w:rPr>
        <w:fldChar w:fldCharType="begin"/>
      </w:r>
      <w:r w:rsidRPr="00F178AE">
        <w:rPr>
          <w:caps/>
        </w:rPr>
        <w:instrText xml:space="preserve"> PAGEREF _Toc62829641 \h </w:instrText>
      </w:r>
      <w:r w:rsidRPr="00F178AE">
        <w:rPr>
          <w:caps/>
        </w:rPr>
      </w:r>
      <w:r w:rsidRPr="00F178AE">
        <w:rPr>
          <w:caps/>
        </w:rPr>
        <w:fldChar w:fldCharType="separate"/>
      </w:r>
      <w:r w:rsidR="0051560D">
        <w:rPr>
          <w:caps/>
        </w:rPr>
        <w:t>4</w:t>
      </w:r>
      <w:r w:rsidRPr="00F178AE">
        <w:rPr>
          <w:caps/>
        </w:rPr>
        <w:fldChar w:fldCharType="end"/>
      </w:r>
    </w:p>
    <w:p w14:paraId="5EC0CF32" w14:textId="600D2CD4" w:rsidR="009079EB" w:rsidRPr="00F178AE" w:rsidRDefault="009079EB">
      <w:pPr>
        <w:pStyle w:val="TOC2"/>
        <w:rPr>
          <w:caps/>
          <w:color w:val="auto"/>
          <w:kern w:val="2"/>
          <w:sz w:val="21"/>
          <w:lang w:val="en-US" w:eastAsia="zh-CN"/>
        </w:rPr>
      </w:pPr>
      <w:r w:rsidRPr="00F178AE">
        <w:rPr>
          <w:caps/>
        </w:rPr>
        <w:t>3.3.</w:t>
      </w:r>
      <w:r w:rsidRPr="00F178AE">
        <w:rPr>
          <w:caps/>
          <w:color w:val="auto"/>
          <w:kern w:val="2"/>
          <w:sz w:val="21"/>
          <w:lang w:val="en-US" w:eastAsia="zh-CN"/>
        </w:rPr>
        <w:tab/>
      </w:r>
      <w:r w:rsidRPr="00F178AE">
        <w:rPr>
          <w:caps/>
          <w:lang w:eastAsia="zh-CN"/>
        </w:rPr>
        <w:t xml:space="preserve">Impact </w:t>
      </w:r>
      <w:r w:rsidR="0085022E">
        <w:rPr>
          <w:caps/>
          <w:lang w:eastAsia="zh-CN"/>
        </w:rPr>
        <w:t>ON</w:t>
      </w:r>
      <w:r w:rsidRPr="00F178AE">
        <w:rPr>
          <w:caps/>
          <w:lang w:eastAsia="zh-CN"/>
        </w:rPr>
        <w:t xml:space="preserve"> VTS </w:t>
      </w:r>
      <w:r w:rsidR="00F178AE" w:rsidRPr="00F178AE">
        <w:rPr>
          <w:caps/>
          <w:lang w:eastAsia="zh-CN"/>
        </w:rPr>
        <w:t>O</w:t>
      </w:r>
      <w:r w:rsidRPr="00F178AE">
        <w:rPr>
          <w:caps/>
          <w:lang w:eastAsia="zh-CN"/>
        </w:rPr>
        <w:t>perating procedures</w:t>
      </w:r>
      <w:r w:rsidRPr="00F178AE">
        <w:rPr>
          <w:caps/>
        </w:rPr>
        <w:tab/>
      </w:r>
      <w:r w:rsidRPr="00F178AE">
        <w:rPr>
          <w:caps/>
        </w:rPr>
        <w:fldChar w:fldCharType="begin"/>
      </w:r>
      <w:r w:rsidRPr="00F178AE">
        <w:rPr>
          <w:caps/>
        </w:rPr>
        <w:instrText xml:space="preserve"> PAGEREF _Toc62829642 \h </w:instrText>
      </w:r>
      <w:r w:rsidRPr="00F178AE">
        <w:rPr>
          <w:caps/>
        </w:rPr>
      </w:r>
      <w:r w:rsidRPr="00F178AE">
        <w:rPr>
          <w:caps/>
        </w:rPr>
        <w:fldChar w:fldCharType="separate"/>
      </w:r>
      <w:r w:rsidR="0051560D">
        <w:rPr>
          <w:caps/>
        </w:rPr>
        <w:t>4</w:t>
      </w:r>
      <w:r w:rsidRPr="00F178AE">
        <w:rPr>
          <w:caps/>
        </w:rPr>
        <w:fldChar w:fldCharType="end"/>
      </w:r>
    </w:p>
    <w:p w14:paraId="25D98C6E" w14:textId="14315823" w:rsidR="009079EB" w:rsidRPr="00F178AE" w:rsidRDefault="009079EB">
      <w:pPr>
        <w:pStyle w:val="TOC2"/>
        <w:rPr>
          <w:caps/>
          <w:color w:val="auto"/>
          <w:kern w:val="2"/>
          <w:sz w:val="21"/>
          <w:lang w:val="en-US" w:eastAsia="zh-CN"/>
        </w:rPr>
      </w:pPr>
      <w:r w:rsidRPr="00F178AE">
        <w:rPr>
          <w:caps/>
          <w:lang w:eastAsia="zh-CN"/>
        </w:rPr>
        <w:t>3.4.</w:t>
      </w:r>
      <w:r w:rsidRPr="00F178AE">
        <w:rPr>
          <w:caps/>
          <w:color w:val="auto"/>
          <w:kern w:val="2"/>
          <w:sz w:val="21"/>
          <w:lang w:val="en-US" w:eastAsia="zh-CN"/>
        </w:rPr>
        <w:tab/>
      </w:r>
      <w:r w:rsidRPr="00F178AE">
        <w:rPr>
          <w:caps/>
          <w:lang w:eastAsia="zh-CN"/>
        </w:rPr>
        <w:t>Impact o</w:t>
      </w:r>
      <w:r w:rsidR="0085022E">
        <w:rPr>
          <w:caps/>
          <w:lang w:eastAsia="zh-CN"/>
        </w:rPr>
        <w:t>N</w:t>
      </w:r>
      <w:r w:rsidRPr="00F178AE">
        <w:rPr>
          <w:caps/>
          <w:lang w:eastAsia="zh-CN"/>
        </w:rPr>
        <w:t xml:space="preserve"> VTS </w:t>
      </w:r>
      <w:r w:rsidR="008735EA">
        <w:rPr>
          <w:caps/>
          <w:lang w:eastAsia="zh-CN"/>
        </w:rPr>
        <w:t>INSTRUMENTS</w:t>
      </w:r>
      <w:r w:rsidRPr="00F178AE">
        <w:rPr>
          <w:caps/>
        </w:rPr>
        <w:tab/>
      </w:r>
      <w:r w:rsidRPr="00F178AE">
        <w:rPr>
          <w:caps/>
        </w:rPr>
        <w:fldChar w:fldCharType="begin"/>
      </w:r>
      <w:r w:rsidRPr="00F178AE">
        <w:rPr>
          <w:caps/>
        </w:rPr>
        <w:instrText xml:space="preserve"> PAGEREF _Toc62829643 \h </w:instrText>
      </w:r>
      <w:r w:rsidRPr="00F178AE">
        <w:rPr>
          <w:caps/>
        </w:rPr>
      </w:r>
      <w:r w:rsidRPr="00F178AE">
        <w:rPr>
          <w:caps/>
        </w:rPr>
        <w:fldChar w:fldCharType="separate"/>
      </w:r>
      <w:r w:rsidR="0051560D">
        <w:rPr>
          <w:caps/>
        </w:rPr>
        <w:t>4</w:t>
      </w:r>
      <w:r w:rsidRPr="00F178AE">
        <w:rPr>
          <w:caps/>
        </w:rPr>
        <w:fldChar w:fldCharType="end"/>
      </w:r>
    </w:p>
    <w:p w14:paraId="25ED1494" w14:textId="0A32B760" w:rsidR="009079EB" w:rsidRPr="00F178AE" w:rsidRDefault="009079EB">
      <w:pPr>
        <w:pStyle w:val="TOC2"/>
        <w:rPr>
          <w:caps/>
          <w:color w:val="auto"/>
          <w:kern w:val="2"/>
          <w:sz w:val="21"/>
          <w:lang w:val="en-US" w:eastAsia="zh-CN"/>
        </w:rPr>
      </w:pPr>
      <w:r w:rsidRPr="00F178AE">
        <w:rPr>
          <w:caps/>
          <w:lang w:eastAsia="zh-CN"/>
        </w:rPr>
        <w:t>3.5.</w:t>
      </w:r>
      <w:r w:rsidRPr="00F178AE">
        <w:rPr>
          <w:caps/>
          <w:color w:val="auto"/>
          <w:kern w:val="2"/>
          <w:sz w:val="21"/>
          <w:lang w:val="en-US" w:eastAsia="zh-CN"/>
        </w:rPr>
        <w:tab/>
      </w:r>
      <w:r w:rsidRPr="00F178AE">
        <w:rPr>
          <w:caps/>
          <w:lang w:eastAsia="zh-CN"/>
        </w:rPr>
        <w:t>NETWORK SECURITY</w:t>
      </w:r>
      <w:r w:rsidRPr="00F178AE">
        <w:rPr>
          <w:caps/>
        </w:rPr>
        <w:tab/>
      </w:r>
      <w:r w:rsidRPr="00F178AE">
        <w:rPr>
          <w:caps/>
        </w:rPr>
        <w:fldChar w:fldCharType="begin"/>
      </w:r>
      <w:r w:rsidRPr="00F178AE">
        <w:rPr>
          <w:caps/>
        </w:rPr>
        <w:instrText xml:space="preserve"> PAGEREF _Toc62829644 \h </w:instrText>
      </w:r>
      <w:r w:rsidRPr="00F178AE">
        <w:rPr>
          <w:caps/>
        </w:rPr>
      </w:r>
      <w:r w:rsidRPr="00F178AE">
        <w:rPr>
          <w:caps/>
        </w:rPr>
        <w:fldChar w:fldCharType="separate"/>
      </w:r>
      <w:r w:rsidR="0051560D">
        <w:rPr>
          <w:caps/>
        </w:rPr>
        <w:t>5</w:t>
      </w:r>
      <w:r w:rsidRPr="00F178AE">
        <w:rPr>
          <w:caps/>
        </w:rPr>
        <w:fldChar w:fldCharType="end"/>
      </w:r>
    </w:p>
    <w:p w14:paraId="133B4996" w14:textId="746443E6" w:rsidR="009079EB" w:rsidRPr="00F178AE" w:rsidRDefault="009079EB">
      <w:pPr>
        <w:pStyle w:val="TOC2"/>
        <w:rPr>
          <w:caps/>
          <w:color w:val="auto"/>
          <w:kern w:val="2"/>
          <w:sz w:val="21"/>
          <w:lang w:val="en-US" w:eastAsia="zh-CN"/>
        </w:rPr>
      </w:pPr>
      <w:r w:rsidRPr="00F178AE">
        <w:rPr>
          <w:caps/>
          <w:lang w:eastAsia="zh-CN"/>
        </w:rPr>
        <w:t>3.6.</w:t>
      </w:r>
      <w:r w:rsidRPr="00F178AE">
        <w:rPr>
          <w:caps/>
          <w:color w:val="auto"/>
          <w:kern w:val="2"/>
          <w:sz w:val="21"/>
          <w:lang w:val="en-US" w:eastAsia="zh-CN"/>
        </w:rPr>
        <w:tab/>
      </w:r>
      <w:r w:rsidRPr="00F178AE">
        <w:rPr>
          <w:caps/>
          <w:lang w:eastAsia="zh-CN"/>
        </w:rPr>
        <w:t>OTHER</w:t>
      </w:r>
      <w:r w:rsidR="00FA249D">
        <w:rPr>
          <w:caps/>
          <w:lang w:eastAsia="zh-CN"/>
        </w:rPr>
        <w:t>s</w:t>
      </w:r>
      <w:r w:rsidRPr="00F178AE">
        <w:rPr>
          <w:caps/>
        </w:rPr>
        <w:tab/>
      </w:r>
      <w:r w:rsidRPr="00F178AE">
        <w:rPr>
          <w:caps/>
        </w:rPr>
        <w:fldChar w:fldCharType="begin"/>
      </w:r>
      <w:r w:rsidRPr="00F178AE">
        <w:rPr>
          <w:caps/>
        </w:rPr>
        <w:instrText xml:space="preserve"> PAGEREF _Toc62829645 \h </w:instrText>
      </w:r>
      <w:r w:rsidRPr="00F178AE">
        <w:rPr>
          <w:caps/>
        </w:rPr>
      </w:r>
      <w:r w:rsidRPr="00F178AE">
        <w:rPr>
          <w:caps/>
        </w:rPr>
        <w:fldChar w:fldCharType="separate"/>
      </w:r>
      <w:r w:rsidR="0051560D">
        <w:rPr>
          <w:caps/>
        </w:rPr>
        <w:t>5</w:t>
      </w:r>
      <w:r w:rsidRPr="00F178AE">
        <w:rPr>
          <w:caps/>
        </w:rPr>
        <w:fldChar w:fldCharType="end"/>
      </w:r>
    </w:p>
    <w:p w14:paraId="6482AE78" w14:textId="6CB4B50C" w:rsidR="009079EB" w:rsidRPr="00F178AE" w:rsidRDefault="009079EB">
      <w:pPr>
        <w:pStyle w:val="TOC1"/>
        <w:rPr>
          <w:b w:val="0"/>
          <w:caps/>
          <w:color w:val="auto"/>
          <w:kern w:val="2"/>
          <w:sz w:val="21"/>
          <w:lang w:val="en-US" w:eastAsia="zh-CN"/>
        </w:rPr>
      </w:pPr>
      <w:r w:rsidRPr="00F178AE">
        <w:rPr>
          <w:caps/>
        </w:rPr>
        <w:t>4.</w:t>
      </w:r>
      <w:r w:rsidRPr="00F178AE">
        <w:rPr>
          <w:b w:val="0"/>
          <w:caps/>
          <w:color w:val="auto"/>
          <w:kern w:val="2"/>
          <w:sz w:val="21"/>
          <w:lang w:val="en-US" w:eastAsia="zh-CN"/>
        </w:rPr>
        <w:tab/>
      </w:r>
      <w:r w:rsidRPr="00F178AE">
        <w:rPr>
          <w:caps/>
          <w:lang w:eastAsia="zh-CN"/>
        </w:rPr>
        <w:t>Methods of scoping VTS documents</w:t>
      </w:r>
      <w:r w:rsidRPr="00F178AE">
        <w:rPr>
          <w:caps/>
        </w:rPr>
        <w:tab/>
      </w:r>
      <w:r w:rsidRPr="00F178AE">
        <w:rPr>
          <w:caps/>
        </w:rPr>
        <w:fldChar w:fldCharType="begin"/>
      </w:r>
      <w:r w:rsidRPr="00F178AE">
        <w:rPr>
          <w:caps/>
        </w:rPr>
        <w:instrText xml:space="preserve"> PAGEREF _Toc62829646 \h </w:instrText>
      </w:r>
      <w:r w:rsidRPr="00F178AE">
        <w:rPr>
          <w:caps/>
        </w:rPr>
      </w:r>
      <w:r w:rsidRPr="00F178AE">
        <w:rPr>
          <w:caps/>
        </w:rPr>
        <w:fldChar w:fldCharType="separate"/>
      </w:r>
      <w:r w:rsidR="0051560D">
        <w:rPr>
          <w:caps/>
        </w:rPr>
        <w:t>5</w:t>
      </w:r>
      <w:r w:rsidRPr="00F178AE">
        <w:rPr>
          <w:caps/>
        </w:rPr>
        <w:fldChar w:fldCharType="end"/>
      </w:r>
    </w:p>
    <w:p w14:paraId="046C2D87" w14:textId="6F92C78A" w:rsidR="009079EB" w:rsidRPr="00F178AE" w:rsidRDefault="009079EB">
      <w:pPr>
        <w:pStyle w:val="TOC1"/>
        <w:rPr>
          <w:b w:val="0"/>
          <w:caps/>
          <w:color w:val="auto"/>
          <w:kern w:val="2"/>
          <w:sz w:val="21"/>
          <w:lang w:val="en-US" w:eastAsia="zh-CN"/>
        </w:rPr>
      </w:pPr>
      <w:r w:rsidRPr="00F178AE">
        <w:rPr>
          <w:caps/>
          <w:lang w:eastAsia="zh-CN"/>
        </w:rPr>
        <w:t>5.</w:t>
      </w:r>
      <w:r w:rsidRPr="00F178AE">
        <w:rPr>
          <w:b w:val="0"/>
          <w:caps/>
          <w:color w:val="auto"/>
          <w:kern w:val="2"/>
          <w:sz w:val="21"/>
          <w:lang w:val="en-US" w:eastAsia="zh-CN"/>
        </w:rPr>
        <w:tab/>
      </w:r>
      <w:r w:rsidRPr="00F178AE">
        <w:rPr>
          <w:caps/>
          <w:lang w:eastAsia="zh-CN"/>
        </w:rPr>
        <w:t xml:space="preserve">The </w:t>
      </w:r>
      <w:r w:rsidR="0085022E">
        <w:rPr>
          <w:caps/>
          <w:lang w:eastAsia="zh-CN"/>
        </w:rPr>
        <w:t xml:space="preserve">FUTURE </w:t>
      </w:r>
      <w:r w:rsidRPr="00F178AE">
        <w:rPr>
          <w:caps/>
          <w:lang w:eastAsia="zh-CN"/>
        </w:rPr>
        <w:t>development of VTS</w:t>
      </w:r>
      <w:r w:rsidRPr="00F178AE">
        <w:rPr>
          <w:caps/>
        </w:rPr>
        <w:tab/>
      </w:r>
      <w:r w:rsidRPr="00F178AE">
        <w:rPr>
          <w:caps/>
        </w:rPr>
        <w:fldChar w:fldCharType="begin"/>
      </w:r>
      <w:r w:rsidRPr="00F178AE">
        <w:rPr>
          <w:caps/>
        </w:rPr>
        <w:instrText xml:space="preserve"> PAGEREF _Toc62829647 \h </w:instrText>
      </w:r>
      <w:r w:rsidRPr="00F178AE">
        <w:rPr>
          <w:caps/>
        </w:rPr>
      </w:r>
      <w:r w:rsidRPr="00F178AE">
        <w:rPr>
          <w:caps/>
        </w:rPr>
        <w:fldChar w:fldCharType="separate"/>
      </w:r>
      <w:r w:rsidR="0051560D">
        <w:rPr>
          <w:caps/>
        </w:rPr>
        <w:t>5</w:t>
      </w:r>
      <w:r w:rsidRPr="00F178AE">
        <w:rPr>
          <w:caps/>
        </w:rPr>
        <w:fldChar w:fldCharType="end"/>
      </w:r>
    </w:p>
    <w:p w14:paraId="451B5827" w14:textId="6281D5F5" w:rsidR="009079EB" w:rsidRPr="00F178AE" w:rsidRDefault="009079EB">
      <w:pPr>
        <w:pStyle w:val="TOC2"/>
        <w:rPr>
          <w:caps/>
          <w:color w:val="auto"/>
          <w:kern w:val="2"/>
          <w:sz w:val="21"/>
          <w:lang w:val="en-US" w:eastAsia="zh-CN"/>
        </w:rPr>
      </w:pPr>
      <w:r w:rsidRPr="00F178AE">
        <w:rPr>
          <w:caps/>
          <w:lang w:eastAsia="zh-CN"/>
        </w:rPr>
        <w:t>5.1.</w:t>
      </w:r>
      <w:r w:rsidRPr="00F178AE">
        <w:rPr>
          <w:caps/>
          <w:color w:val="auto"/>
          <w:kern w:val="2"/>
          <w:sz w:val="21"/>
          <w:lang w:val="en-US" w:eastAsia="zh-CN"/>
        </w:rPr>
        <w:tab/>
      </w:r>
      <w:r w:rsidRPr="00F178AE">
        <w:rPr>
          <w:caps/>
          <w:lang w:eastAsia="zh-CN"/>
        </w:rPr>
        <w:t>training</w:t>
      </w:r>
      <w:r w:rsidRPr="00F178AE">
        <w:rPr>
          <w:caps/>
        </w:rPr>
        <w:tab/>
      </w:r>
      <w:r w:rsidRPr="00F178AE">
        <w:rPr>
          <w:caps/>
        </w:rPr>
        <w:fldChar w:fldCharType="begin"/>
      </w:r>
      <w:r w:rsidRPr="00F178AE">
        <w:rPr>
          <w:caps/>
        </w:rPr>
        <w:instrText xml:space="preserve"> PAGEREF _Toc62829648 \h </w:instrText>
      </w:r>
      <w:r w:rsidRPr="00F178AE">
        <w:rPr>
          <w:caps/>
        </w:rPr>
      </w:r>
      <w:r w:rsidRPr="00F178AE">
        <w:rPr>
          <w:caps/>
        </w:rPr>
        <w:fldChar w:fldCharType="separate"/>
      </w:r>
      <w:r w:rsidR="0051560D">
        <w:rPr>
          <w:caps/>
        </w:rPr>
        <w:t>5</w:t>
      </w:r>
      <w:r w:rsidRPr="00F178AE">
        <w:rPr>
          <w:caps/>
        </w:rPr>
        <w:fldChar w:fldCharType="end"/>
      </w:r>
    </w:p>
    <w:p w14:paraId="4511AE47" w14:textId="78BF0F19" w:rsidR="009079EB" w:rsidRPr="00F178AE" w:rsidRDefault="009079EB">
      <w:pPr>
        <w:pStyle w:val="TOC2"/>
        <w:rPr>
          <w:caps/>
          <w:color w:val="auto"/>
          <w:kern w:val="2"/>
          <w:sz w:val="21"/>
          <w:lang w:val="en-US" w:eastAsia="zh-CN"/>
        </w:rPr>
      </w:pPr>
      <w:r w:rsidRPr="00F178AE">
        <w:rPr>
          <w:caps/>
          <w:lang w:eastAsia="zh-CN"/>
        </w:rPr>
        <w:t>5.2.</w:t>
      </w:r>
      <w:r w:rsidRPr="00F178AE">
        <w:rPr>
          <w:caps/>
          <w:color w:val="auto"/>
          <w:kern w:val="2"/>
          <w:sz w:val="21"/>
          <w:lang w:val="en-US" w:eastAsia="zh-CN"/>
        </w:rPr>
        <w:tab/>
      </w:r>
      <w:r w:rsidRPr="00F178AE">
        <w:rPr>
          <w:caps/>
          <w:lang w:eastAsia="zh-CN"/>
        </w:rPr>
        <w:t>Application of new technology</w:t>
      </w:r>
      <w:r w:rsidRPr="00F178AE">
        <w:rPr>
          <w:caps/>
        </w:rPr>
        <w:tab/>
      </w:r>
      <w:r w:rsidRPr="00F178AE">
        <w:rPr>
          <w:caps/>
        </w:rPr>
        <w:fldChar w:fldCharType="begin"/>
      </w:r>
      <w:r w:rsidRPr="00F178AE">
        <w:rPr>
          <w:caps/>
        </w:rPr>
        <w:instrText xml:space="preserve"> PAGEREF _Toc62829649 \h </w:instrText>
      </w:r>
      <w:r w:rsidRPr="00F178AE">
        <w:rPr>
          <w:caps/>
        </w:rPr>
      </w:r>
      <w:r w:rsidRPr="00F178AE">
        <w:rPr>
          <w:caps/>
        </w:rPr>
        <w:fldChar w:fldCharType="separate"/>
      </w:r>
      <w:r w:rsidR="0051560D">
        <w:rPr>
          <w:caps/>
        </w:rPr>
        <w:t>5</w:t>
      </w:r>
      <w:r w:rsidRPr="00F178AE">
        <w:rPr>
          <w:caps/>
        </w:rPr>
        <w:fldChar w:fldCharType="end"/>
      </w:r>
    </w:p>
    <w:p w14:paraId="5257B907" w14:textId="78273D13" w:rsidR="009079EB" w:rsidRPr="00F178AE" w:rsidRDefault="009079EB">
      <w:pPr>
        <w:pStyle w:val="TOC2"/>
        <w:rPr>
          <w:caps/>
          <w:color w:val="auto"/>
          <w:kern w:val="2"/>
          <w:sz w:val="21"/>
          <w:lang w:val="en-US" w:eastAsia="zh-CN"/>
        </w:rPr>
      </w:pPr>
      <w:r w:rsidRPr="00F178AE">
        <w:rPr>
          <w:caps/>
        </w:rPr>
        <w:t>5.3.</w:t>
      </w:r>
      <w:r w:rsidRPr="00F178AE">
        <w:rPr>
          <w:caps/>
          <w:color w:val="auto"/>
          <w:kern w:val="2"/>
          <w:sz w:val="21"/>
          <w:lang w:val="en-US" w:eastAsia="zh-CN"/>
        </w:rPr>
        <w:tab/>
      </w:r>
      <w:r w:rsidRPr="00F178AE">
        <w:rPr>
          <w:caps/>
          <w:lang w:eastAsia="zh-CN"/>
        </w:rPr>
        <w:t>VTS communication</w:t>
      </w:r>
      <w:r w:rsidRPr="00F178AE">
        <w:rPr>
          <w:caps/>
        </w:rPr>
        <w:tab/>
      </w:r>
      <w:r w:rsidRPr="00F178AE">
        <w:rPr>
          <w:caps/>
        </w:rPr>
        <w:fldChar w:fldCharType="begin"/>
      </w:r>
      <w:r w:rsidRPr="00F178AE">
        <w:rPr>
          <w:caps/>
        </w:rPr>
        <w:instrText xml:space="preserve"> PAGEREF _Toc62829650 \h </w:instrText>
      </w:r>
      <w:r w:rsidRPr="00F178AE">
        <w:rPr>
          <w:caps/>
        </w:rPr>
      </w:r>
      <w:r w:rsidRPr="00F178AE">
        <w:rPr>
          <w:caps/>
        </w:rPr>
        <w:fldChar w:fldCharType="separate"/>
      </w:r>
      <w:r w:rsidR="0051560D">
        <w:rPr>
          <w:caps/>
        </w:rPr>
        <w:t>5</w:t>
      </w:r>
      <w:r w:rsidRPr="00F178AE">
        <w:rPr>
          <w:caps/>
        </w:rPr>
        <w:fldChar w:fldCharType="end"/>
      </w:r>
    </w:p>
    <w:p w14:paraId="0A621637" w14:textId="1CA6EE8F" w:rsidR="009079EB" w:rsidRDefault="009079EB">
      <w:pPr>
        <w:pStyle w:val="TOC2"/>
        <w:rPr>
          <w:caps/>
        </w:rPr>
      </w:pPr>
      <w:r w:rsidRPr="00F178AE">
        <w:rPr>
          <w:caps/>
        </w:rPr>
        <w:t>5.4.</w:t>
      </w:r>
      <w:r w:rsidRPr="00F178AE">
        <w:rPr>
          <w:caps/>
          <w:color w:val="auto"/>
          <w:kern w:val="2"/>
          <w:sz w:val="21"/>
          <w:lang w:val="en-US" w:eastAsia="zh-CN"/>
        </w:rPr>
        <w:tab/>
      </w:r>
      <w:r w:rsidRPr="00F178AE">
        <w:rPr>
          <w:caps/>
          <w:lang w:eastAsia="zh-CN"/>
        </w:rPr>
        <w:t>Operation procedure</w:t>
      </w:r>
      <w:r w:rsidR="003C624C">
        <w:rPr>
          <w:caps/>
          <w:lang w:eastAsia="zh-CN"/>
        </w:rPr>
        <w:t>s</w:t>
      </w:r>
      <w:r w:rsidRPr="00F178AE">
        <w:rPr>
          <w:caps/>
        </w:rPr>
        <w:tab/>
      </w:r>
      <w:r w:rsidRPr="00F178AE">
        <w:rPr>
          <w:caps/>
        </w:rPr>
        <w:fldChar w:fldCharType="begin"/>
      </w:r>
      <w:r w:rsidRPr="00F178AE">
        <w:rPr>
          <w:caps/>
        </w:rPr>
        <w:instrText xml:space="preserve"> PAGEREF _Toc62829651 \h </w:instrText>
      </w:r>
      <w:r w:rsidRPr="00F178AE">
        <w:rPr>
          <w:caps/>
        </w:rPr>
      </w:r>
      <w:r w:rsidRPr="00F178AE">
        <w:rPr>
          <w:caps/>
        </w:rPr>
        <w:fldChar w:fldCharType="separate"/>
      </w:r>
      <w:r w:rsidR="0051560D">
        <w:rPr>
          <w:caps/>
        </w:rPr>
        <w:t>5</w:t>
      </w:r>
      <w:r w:rsidRPr="00F178AE">
        <w:rPr>
          <w:caps/>
        </w:rPr>
        <w:fldChar w:fldCharType="end"/>
      </w:r>
    </w:p>
    <w:p w14:paraId="1AFE2A82" w14:textId="710A1B66" w:rsidR="00CA6746" w:rsidRPr="00F178AE" w:rsidRDefault="00CA6746" w:rsidP="00CA6746">
      <w:pPr>
        <w:pStyle w:val="TOC2"/>
        <w:rPr>
          <w:caps/>
          <w:color w:val="auto"/>
          <w:kern w:val="2"/>
          <w:sz w:val="21"/>
          <w:lang w:val="en-US" w:eastAsia="zh-CN"/>
        </w:rPr>
      </w:pPr>
      <w:r>
        <w:rPr>
          <w:caps/>
          <w:lang w:eastAsia="zh-CN"/>
        </w:rPr>
        <w:t>5</w:t>
      </w:r>
      <w:r w:rsidRPr="00F178AE">
        <w:rPr>
          <w:caps/>
          <w:lang w:eastAsia="zh-CN"/>
        </w:rPr>
        <w:t>.</w:t>
      </w:r>
      <w:r>
        <w:rPr>
          <w:caps/>
          <w:lang w:eastAsia="zh-CN"/>
        </w:rPr>
        <w:t>5</w:t>
      </w:r>
      <w:r w:rsidRPr="00F178AE">
        <w:rPr>
          <w:caps/>
          <w:lang w:eastAsia="zh-CN"/>
        </w:rPr>
        <w:t>.</w:t>
      </w:r>
      <w:r w:rsidRPr="00F178AE">
        <w:rPr>
          <w:caps/>
          <w:color w:val="auto"/>
          <w:kern w:val="2"/>
          <w:sz w:val="21"/>
          <w:lang w:val="en-US" w:eastAsia="zh-CN"/>
        </w:rPr>
        <w:tab/>
      </w:r>
      <w:r w:rsidRPr="00F178AE">
        <w:rPr>
          <w:caps/>
          <w:lang w:eastAsia="zh-CN"/>
        </w:rPr>
        <w:t>OTHER</w:t>
      </w:r>
      <w:r w:rsidR="00FA249D">
        <w:rPr>
          <w:caps/>
          <w:lang w:eastAsia="zh-CN"/>
        </w:rPr>
        <w:t>s</w:t>
      </w:r>
      <w:r w:rsidRPr="00F178AE">
        <w:rPr>
          <w:caps/>
        </w:rPr>
        <w:tab/>
      </w:r>
      <w:r>
        <w:rPr>
          <w:caps/>
        </w:rPr>
        <w:t>6</w:t>
      </w:r>
    </w:p>
    <w:p w14:paraId="6FFAF932" w14:textId="597FFC1E" w:rsidR="009079EB" w:rsidRPr="00F178AE" w:rsidRDefault="009079EB">
      <w:pPr>
        <w:pStyle w:val="TOC1"/>
        <w:rPr>
          <w:b w:val="0"/>
          <w:caps/>
          <w:color w:val="auto"/>
          <w:kern w:val="2"/>
          <w:sz w:val="21"/>
          <w:lang w:val="en-US" w:eastAsia="zh-CN"/>
        </w:rPr>
      </w:pPr>
      <w:r w:rsidRPr="00F178AE">
        <w:rPr>
          <w:caps/>
        </w:rPr>
        <w:t>6.</w:t>
      </w:r>
      <w:r w:rsidRPr="00F178AE">
        <w:rPr>
          <w:b w:val="0"/>
          <w:caps/>
          <w:color w:val="auto"/>
          <w:kern w:val="2"/>
          <w:sz w:val="21"/>
          <w:lang w:val="en-US" w:eastAsia="zh-CN"/>
        </w:rPr>
        <w:tab/>
      </w:r>
      <w:r w:rsidRPr="00F178AE">
        <w:rPr>
          <w:caps/>
        </w:rPr>
        <w:t>Acronyms</w:t>
      </w:r>
      <w:r w:rsidRPr="00F178AE">
        <w:rPr>
          <w:caps/>
        </w:rPr>
        <w:tab/>
      </w:r>
      <w:r w:rsidRPr="00F178AE">
        <w:rPr>
          <w:caps/>
        </w:rPr>
        <w:fldChar w:fldCharType="begin"/>
      </w:r>
      <w:r w:rsidRPr="00F178AE">
        <w:rPr>
          <w:caps/>
        </w:rPr>
        <w:instrText xml:space="preserve"> PAGEREF _Toc62829652 \h </w:instrText>
      </w:r>
      <w:r w:rsidRPr="00F178AE">
        <w:rPr>
          <w:caps/>
        </w:rPr>
      </w:r>
      <w:r w:rsidRPr="00F178AE">
        <w:rPr>
          <w:caps/>
        </w:rPr>
        <w:fldChar w:fldCharType="separate"/>
      </w:r>
      <w:r w:rsidR="0051560D">
        <w:rPr>
          <w:caps/>
        </w:rPr>
        <w:t>5</w:t>
      </w:r>
      <w:r w:rsidRPr="00F178AE">
        <w:rPr>
          <w:caps/>
        </w:rPr>
        <w:fldChar w:fldCharType="end"/>
      </w:r>
    </w:p>
    <w:p w14:paraId="75B0B685" w14:textId="4BC6C48B" w:rsidR="009079EB" w:rsidRPr="00F178AE" w:rsidRDefault="009079EB">
      <w:pPr>
        <w:pStyle w:val="TOC1"/>
        <w:rPr>
          <w:b w:val="0"/>
          <w:caps/>
          <w:color w:val="auto"/>
          <w:kern w:val="2"/>
          <w:sz w:val="21"/>
          <w:lang w:val="en-US" w:eastAsia="zh-CN"/>
        </w:rPr>
      </w:pPr>
      <w:r w:rsidRPr="00F178AE">
        <w:rPr>
          <w:caps/>
        </w:rPr>
        <w:t>7.</w:t>
      </w:r>
      <w:r w:rsidRPr="00F178AE">
        <w:rPr>
          <w:b w:val="0"/>
          <w:caps/>
          <w:color w:val="auto"/>
          <w:kern w:val="2"/>
          <w:sz w:val="21"/>
          <w:lang w:val="en-US" w:eastAsia="zh-CN"/>
        </w:rPr>
        <w:tab/>
      </w:r>
      <w:r w:rsidRPr="00F178AE">
        <w:rPr>
          <w:caps/>
        </w:rPr>
        <w:t>references</w:t>
      </w:r>
      <w:r w:rsidRPr="00F178AE">
        <w:rPr>
          <w:caps/>
        </w:rPr>
        <w:tab/>
      </w:r>
      <w:r w:rsidRPr="00F178AE">
        <w:rPr>
          <w:caps/>
        </w:rPr>
        <w:fldChar w:fldCharType="begin"/>
      </w:r>
      <w:r w:rsidRPr="00F178AE">
        <w:rPr>
          <w:caps/>
        </w:rPr>
        <w:instrText xml:space="preserve"> PAGEREF _Toc62829654 \h </w:instrText>
      </w:r>
      <w:r w:rsidRPr="00F178AE">
        <w:rPr>
          <w:caps/>
        </w:rPr>
      </w:r>
      <w:r w:rsidRPr="00F178AE">
        <w:rPr>
          <w:caps/>
        </w:rPr>
        <w:fldChar w:fldCharType="separate"/>
      </w:r>
      <w:r w:rsidR="0051560D">
        <w:rPr>
          <w:caps/>
        </w:rPr>
        <w:t>6</w:t>
      </w:r>
      <w:r w:rsidRPr="00F178AE">
        <w:rPr>
          <w:caps/>
        </w:rPr>
        <w:fldChar w:fldCharType="end"/>
      </w:r>
    </w:p>
    <w:p w14:paraId="17570B3F" w14:textId="72294E45" w:rsidR="009079EB" w:rsidRPr="00F178AE" w:rsidRDefault="009079EB">
      <w:pPr>
        <w:pStyle w:val="TOC4"/>
        <w:rPr>
          <w:b w:val="0"/>
          <w:caps/>
          <w:noProof/>
          <w:color w:val="auto"/>
          <w:kern w:val="2"/>
          <w:sz w:val="21"/>
          <w:lang w:val="en-US" w:eastAsia="zh-CN"/>
        </w:rPr>
      </w:pPr>
      <w:r w:rsidRPr="00F178AE">
        <w:rPr>
          <w:caps/>
          <w:noProof/>
          <w:u w:color="407EC9"/>
          <w:lang w:eastAsia="zh-CN"/>
        </w:rPr>
        <w:t>ANNEX A</w:t>
      </w:r>
      <w:r w:rsidRPr="00F178AE">
        <w:rPr>
          <w:b w:val="0"/>
          <w:caps/>
          <w:noProof/>
          <w:color w:val="auto"/>
          <w:kern w:val="2"/>
          <w:sz w:val="21"/>
          <w:lang w:val="en-US" w:eastAsia="zh-CN"/>
        </w:rPr>
        <w:tab/>
      </w:r>
      <w:r w:rsidRPr="00F178AE">
        <w:rPr>
          <w:caps/>
          <w:noProof/>
          <w:u w:color="407EC9"/>
          <w:lang w:eastAsia="zh-CN"/>
        </w:rPr>
        <w:t>FRAMEWORK FOR SCOPING EXERCISE ON THE IMPLICATIONS OF MASS ON VTS DOCUMENTS</w:t>
      </w:r>
      <w:r w:rsidR="007F2CE9">
        <w:rPr>
          <w:caps/>
          <w:noProof/>
        </w:rPr>
        <w:t>…………………………………………………………………………………………………………………………..</w:t>
      </w:r>
      <w:r w:rsidRPr="00F178AE">
        <w:rPr>
          <w:caps/>
          <w:noProof/>
        </w:rPr>
        <w:fldChar w:fldCharType="begin"/>
      </w:r>
      <w:r w:rsidRPr="00F178AE">
        <w:rPr>
          <w:caps/>
          <w:noProof/>
        </w:rPr>
        <w:instrText xml:space="preserve"> PAGEREF _Toc62829655 \h </w:instrText>
      </w:r>
      <w:r w:rsidRPr="00F178AE">
        <w:rPr>
          <w:caps/>
          <w:noProof/>
        </w:rPr>
      </w:r>
      <w:r w:rsidRPr="00F178AE">
        <w:rPr>
          <w:caps/>
          <w:noProof/>
        </w:rPr>
        <w:fldChar w:fldCharType="separate"/>
      </w:r>
      <w:r w:rsidR="0051560D">
        <w:rPr>
          <w:caps/>
          <w:noProof/>
        </w:rPr>
        <w:t>7</w:t>
      </w:r>
      <w:r w:rsidRPr="00F178AE">
        <w:rPr>
          <w:caps/>
          <w:noProof/>
        </w:rPr>
        <w:fldChar w:fldCharType="end"/>
      </w:r>
    </w:p>
    <w:p w14:paraId="01573E57" w14:textId="626980A9" w:rsidR="009079EB" w:rsidRPr="00F178AE" w:rsidRDefault="009079EB">
      <w:pPr>
        <w:pStyle w:val="TOC1"/>
        <w:rPr>
          <w:b w:val="0"/>
          <w:caps/>
          <w:color w:val="auto"/>
          <w:kern w:val="2"/>
          <w:sz w:val="21"/>
          <w:lang w:val="en-US" w:eastAsia="zh-CN"/>
        </w:rPr>
      </w:pPr>
      <w:r w:rsidRPr="00F178AE">
        <w:rPr>
          <w:caps/>
        </w:rPr>
        <w:t>1.</w:t>
      </w:r>
      <w:r w:rsidRPr="00F178AE">
        <w:rPr>
          <w:b w:val="0"/>
          <w:caps/>
          <w:color w:val="auto"/>
          <w:kern w:val="2"/>
          <w:sz w:val="21"/>
          <w:lang w:val="en-US" w:eastAsia="zh-CN"/>
        </w:rPr>
        <w:tab/>
      </w:r>
      <w:r w:rsidRPr="00F178AE">
        <w:rPr>
          <w:caps/>
          <w:lang w:eastAsia="zh-CN"/>
        </w:rPr>
        <w:t>Objective</w:t>
      </w:r>
      <w:r w:rsidR="003C624C">
        <w:rPr>
          <w:caps/>
          <w:lang w:eastAsia="zh-CN"/>
        </w:rPr>
        <w:t>s</w:t>
      </w:r>
      <w:r w:rsidRPr="00F178AE">
        <w:rPr>
          <w:caps/>
        </w:rPr>
        <w:tab/>
      </w:r>
      <w:r w:rsidRPr="00F178AE">
        <w:rPr>
          <w:caps/>
        </w:rPr>
        <w:fldChar w:fldCharType="begin"/>
      </w:r>
      <w:r w:rsidRPr="00F178AE">
        <w:rPr>
          <w:caps/>
        </w:rPr>
        <w:instrText xml:space="preserve"> PAGEREF _Toc62829656 \h </w:instrText>
      </w:r>
      <w:r w:rsidRPr="00F178AE">
        <w:rPr>
          <w:caps/>
        </w:rPr>
      </w:r>
      <w:r w:rsidRPr="00F178AE">
        <w:rPr>
          <w:caps/>
        </w:rPr>
        <w:fldChar w:fldCharType="separate"/>
      </w:r>
      <w:r w:rsidR="0051560D">
        <w:rPr>
          <w:caps/>
        </w:rPr>
        <w:t>7</w:t>
      </w:r>
      <w:r w:rsidRPr="00F178AE">
        <w:rPr>
          <w:caps/>
        </w:rPr>
        <w:fldChar w:fldCharType="end"/>
      </w:r>
    </w:p>
    <w:p w14:paraId="0AFF49E7" w14:textId="4EBD7D04" w:rsidR="009079EB" w:rsidRPr="00F178AE" w:rsidRDefault="009079EB">
      <w:pPr>
        <w:pStyle w:val="TOC1"/>
        <w:rPr>
          <w:b w:val="0"/>
          <w:caps/>
          <w:color w:val="auto"/>
          <w:kern w:val="2"/>
          <w:sz w:val="21"/>
          <w:lang w:val="en-US" w:eastAsia="zh-CN"/>
        </w:rPr>
      </w:pPr>
      <w:r w:rsidRPr="00F178AE">
        <w:rPr>
          <w:caps/>
        </w:rPr>
        <w:t>2.</w:t>
      </w:r>
      <w:r w:rsidRPr="00F178AE">
        <w:rPr>
          <w:b w:val="0"/>
          <w:caps/>
          <w:color w:val="auto"/>
          <w:kern w:val="2"/>
          <w:sz w:val="21"/>
          <w:lang w:val="en-US" w:eastAsia="zh-CN"/>
        </w:rPr>
        <w:tab/>
      </w:r>
      <w:r w:rsidRPr="00F178AE">
        <w:rPr>
          <w:caps/>
          <w:lang w:eastAsia="zh-CN"/>
        </w:rPr>
        <w:t>Methodology</w:t>
      </w:r>
      <w:r w:rsidRPr="00F178AE">
        <w:rPr>
          <w:caps/>
        </w:rPr>
        <w:tab/>
      </w:r>
      <w:r w:rsidRPr="00F178AE">
        <w:rPr>
          <w:caps/>
        </w:rPr>
        <w:fldChar w:fldCharType="begin"/>
      </w:r>
      <w:r w:rsidRPr="00F178AE">
        <w:rPr>
          <w:caps/>
        </w:rPr>
        <w:instrText xml:space="preserve"> PAGEREF _Toc62829657 \h </w:instrText>
      </w:r>
      <w:r w:rsidRPr="00F178AE">
        <w:rPr>
          <w:caps/>
        </w:rPr>
      </w:r>
      <w:r w:rsidRPr="00F178AE">
        <w:rPr>
          <w:caps/>
        </w:rPr>
        <w:fldChar w:fldCharType="separate"/>
      </w:r>
      <w:r w:rsidR="0051560D">
        <w:rPr>
          <w:caps/>
        </w:rPr>
        <w:t>7</w:t>
      </w:r>
      <w:r w:rsidRPr="00F178AE">
        <w:rPr>
          <w:caps/>
        </w:rPr>
        <w:fldChar w:fldCharType="end"/>
      </w:r>
    </w:p>
    <w:p w14:paraId="7EC2E288" w14:textId="6881C1E6" w:rsidR="009079EB" w:rsidRPr="00F178AE" w:rsidRDefault="009079EB">
      <w:pPr>
        <w:pStyle w:val="TOC2"/>
        <w:rPr>
          <w:caps/>
          <w:color w:val="auto"/>
          <w:kern w:val="2"/>
          <w:sz w:val="21"/>
          <w:lang w:val="en-US" w:eastAsia="zh-CN"/>
        </w:rPr>
      </w:pPr>
      <w:r w:rsidRPr="00F178AE">
        <w:rPr>
          <w:caps/>
          <w:lang w:eastAsia="zh-CN"/>
        </w:rPr>
        <w:t>2.1.</w:t>
      </w:r>
      <w:r w:rsidRPr="00F178AE">
        <w:rPr>
          <w:caps/>
          <w:color w:val="auto"/>
          <w:kern w:val="2"/>
          <w:sz w:val="21"/>
          <w:lang w:val="en-US" w:eastAsia="zh-CN"/>
        </w:rPr>
        <w:tab/>
      </w:r>
      <w:r w:rsidRPr="00F178AE">
        <w:rPr>
          <w:caps/>
          <w:lang w:eastAsia="zh-CN"/>
        </w:rPr>
        <w:t>degree of autonomy:</w:t>
      </w:r>
      <w:r w:rsidRPr="00F178AE">
        <w:rPr>
          <w:caps/>
        </w:rPr>
        <w:tab/>
      </w:r>
      <w:r w:rsidRPr="00F178AE">
        <w:rPr>
          <w:caps/>
        </w:rPr>
        <w:fldChar w:fldCharType="begin"/>
      </w:r>
      <w:r w:rsidRPr="00F178AE">
        <w:rPr>
          <w:caps/>
        </w:rPr>
        <w:instrText xml:space="preserve"> PAGEREF _Toc62829658 \h </w:instrText>
      </w:r>
      <w:r w:rsidRPr="00F178AE">
        <w:rPr>
          <w:caps/>
        </w:rPr>
      </w:r>
      <w:r w:rsidRPr="00F178AE">
        <w:rPr>
          <w:caps/>
        </w:rPr>
        <w:fldChar w:fldCharType="separate"/>
      </w:r>
      <w:r w:rsidR="0051560D">
        <w:rPr>
          <w:caps/>
        </w:rPr>
        <w:t>7</w:t>
      </w:r>
      <w:r w:rsidRPr="00F178AE">
        <w:rPr>
          <w:caps/>
        </w:rPr>
        <w:fldChar w:fldCharType="end"/>
      </w:r>
    </w:p>
    <w:p w14:paraId="157968EB" w14:textId="5E39361D" w:rsidR="009079EB" w:rsidRPr="00F178AE" w:rsidRDefault="009079EB">
      <w:pPr>
        <w:pStyle w:val="TOC2"/>
        <w:rPr>
          <w:caps/>
          <w:color w:val="auto"/>
          <w:kern w:val="2"/>
          <w:sz w:val="21"/>
          <w:lang w:val="en-US" w:eastAsia="zh-CN"/>
        </w:rPr>
      </w:pPr>
      <w:r w:rsidRPr="00F178AE">
        <w:rPr>
          <w:caps/>
          <w:lang w:eastAsia="zh-CN"/>
        </w:rPr>
        <w:t>2.2.</w:t>
      </w:r>
      <w:r w:rsidRPr="00F178AE">
        <w:rPr>
          <w:caps/>
          <w:color w:val="auto"/>
          <w:kern w:val="2"/>
          <w:sz w:val="21"/>
          <w:lang w:val="en-US" w:eastAsia="zh-CN"/>
        </w:rPr>
        <w:tab/>
      </w:r>
      <w:r w:rsidRPr="00F178AE">
        <w:rPr>
          <w:caps/>
          <w:lang w:eastAsia="zh-CN"/>
        </w:rPr>
        <w:t>Gaps Analysis</w:t>
      </w:r>
      <w:r w:rsidRPr="00F178AE">
        <w:rPr>
          <w:caps/>
        </w:rPr>
        <w:tab/>
      </w:r>
      <w:r w:rsidRPr="00F178AE">
        <w:rPr>
          <w:caps/>
        </w:rPr>
        <w:fldChar w:fldCharType="begin"/>
      </w:r>
      <w:r w:rsidRPr="00F178AE">
        <w:rPr>
          <w:caps/>
        </w:rPr>
        <w:instrText xml:space="preserve"> PAGEREF _Toc62829659 \h </w:instrText>
      </w:r>
      <w:r w:rsidRPr="00F178AE">
        <w:rPr>
          <w:caps/>
        </w:rPr>
      </w:r>
      <w:r w:rsidRPr="00F178AE">
        <w:rPr>
          <w:caps/>
        </w:rPr>
        <w:fldChar w:fldCharType="separate"/>
      </w:r>
      <w:r w:rsidR="0051560D">
        <w:rPr>
          <w:caps/>
        </w:rPr>
        <w:t>7</w:t>
      </w:r>
      <w:r w:rsidRPr="00F178AE">
        <w:rPr>
          <w:caps/>
        </w:rPr>
        <w:fldChar w:fldCharType="end"/>
      </w:r>
    </w:p>
    <w:p w14:paraId="6DBAB1A5" w14:textId="02F3DD7F" w:rsidR="009079EB" w:rsidRPr="00F178AE" w:rsidRDefault="009079EB">
      <w:pPr>
        <w:pStyle w:val="TOC2"/>
        <w:rPr>
          <w:caps/>
          <w:color w:val="auto"/>
          <w:kern w:val="2"/>
          <w:sz w:val="21"/>
          <w:lang w:val="en-US" w:eastAsia="zh-CN"/>
        </w:rPr>
      </w:pPr>
      <w:r w:rsidRPr="00F178AE">
        <w:rPr>
          <w:caps/>
          <w:lang w:eastAsia="zh-CN"/>
        </w:rPr>
        <w:t>2.3.</w:t>
      </w:r>
      <w:r w:rsidRPr="00F178AE">
        <w:rPr>
          <w:caps/>
          <w:color w:val="auto"/>
          <w:kern w:val="2"/>
          <w:sz w:val="21"/>
          <w:lang w:val="en-US" w:eastAsia="zh-CN"/>
        </w:rPr>
        <w:tab/>
      </w:r>
      <w:r w:rsidRPr="00F178AE">
        <w:rPr>
          <w:caps/>
          <w:lang w:eastAsia="zh-CN"/>
        </w:rPr>
        <w:t>Proposed Solutions</w:t>
      </w:r>
      <w:r w:rsidRPr="00F178AE">
        <w:rPr>
          <w:caps/>
        </w:rPr>
        <w:tab/>
      </w:r>
      <w:r w:rsidRPr="00F178AE">
        <w:rPr>
          <w:caps/>
        </w:rPr>
        <w:fldChar w:fldCharType="begin"/>
      </w:r>
      <w:r w:rsidRPr="00F178AE">
        <w:rPr>
          <w:caps/>
        </w:rPr>
        <w:instrText xml:space="preserve"> PAGEREF _Toc62829660 \h </w:instrText>
      </w:r>
      <w:r w:rsidRPr="00F178AE">
        <w:rPr>
          <w:caps/>
        </w:rPr>
      </w:r>
      <w:r w:rsidRPr="00F178AE">
        <w:rPr>
          <w:caps/>
        </w:rPr>
        <w:fldChar w:fldCharType="separate"/>
      </w:r>
      <w:r w:rsidR="0051560D">
        <w:rPr>
          <w:caps/>
        </w:rPr>
        <w:t>8</w:t>
      </w:r>
      <w:r w:rsidRPr="00F178AE">
        <w:rPr>
          <w:caps/>
        </w:rPr>
        <w:fldChar w:fldCharType="end"/>
      </w:r>
    </w:p>
    <w:p w14:paraId="2E3E0293" w14:textId="6773EAB6" w:rsidR="009079EB" w:rsidRPr="00F178AE" w:rsidRDefault="009079EB">
      <w:pPr>
        <w:pStyle w:val="TOC1"/>
        <w:rPr>
          <w:b w:val="0"/>
          <w:caps/>
          <w:color w:val="auto"/>
          <w:kern w:val="2"/>
          <w:sz w:val="21"/>
          <w:lang w:val="en-US" w:eastAsia="zh-CN"/>
        </w:rPr>
      </w:pPr>
      <w:r w:rsidRPr="00F178AE">
        <w:rPr>
          <w:caps/>
          <w:lang w:eastAsia="zh-CN"/>
        </w:rPr>
        <w:t>3.</w:t>
      </w:r>
      <w:r w:rsidRPr="00F178AE">
        <w:rPr>
          <w:b w:val="0"/>
          <w:caps/>
          <w:color w:val="auto"/>
          <w:kern w:val="2"/>
          <w:sz w:val="21"/>
          <w:lang w:val="en-US" w:eastAsia="zh-CN"/>
        </w:rPr>
        <w:tab/>
      </w:r>
      <w:r w:rsidR="0085022E" w:rsidRPr="00F178AE">
        <w:rPr>
          <w:caps/>
          <w:u w:color="407EC9"/>
          <w:lang w:eastAsia="zh-CN"/>
        </w:rPr>
        <w:t>scoping results</w:t>
      </w:r>
      <w:r w:rsidRPr="00F178AE">
        <w:rPr>
          <w:caps/>
        </w:rPr>
        <w:tab/>
      </w:r>
      <w:r w:rsidRPr="00F178AE">
        <w:rPr>
          <w:caps/>
        </w:rPr>
        <w:fldChar w:fldCharType="begin"/>
      </w:r>
      <w:r w:rsidRPr="00F178AE">
        <w:rPr>
          <w:caps/>
        </w:rPr>
        <w:instrText xml:space="preserve"> PAGEREF _Toc62829661 \h </w:instrText>
      </w:r>
      <w:r w:rsidRPr="00F178AE">
        <w:rPr>
          <w:caps/>
        </w:rPr>
      </w:r>
      <w:r w:rsidRPr="00F178AE">
        <w:rPr>
          <w:caps/>
        </w:rPr>
        <w:fldChar w:fldCharType="separate"/>
      </w:r>
      <w:r w:rsidR="0051560D">
        <w:rPr>
          <w:caps/>
        </w:rPr>
        <w:t>8</w:t>
      </w:r>
      <w:r w:rsidRPr="00F178AE">
        <w:rPr>
          <w:caps/>
        </w:rPr>
        <w:fldChar w:fldCharType="end"/>
      </w:r>
    </w:p>
    <w:p w14:paraId="1BF59028" w14:textId="3EBA1BAB" w:rsidR="009079EB" w:rsidRPr="00F178AE" w:rsidRDefault="009079EB">
      <w:pPr>
        <w:pStyle w:val="TOC4"/>
        <w:rPr>
          <w:b w:val="0"/>
          <w:caps/>
          <w:noProof/>
          <w:color w:val="auto"/>
          <w:kern w:val="2"/>
          <w:sz w:val="21"/>
          <w:lang w:val="en-US" w:eastAsia="zh-CN"/>
        </w:rPr>
      </w:pPr>
      <w:r w:rsidRPr="00F178AE">
        <w:rPr>
          <w:caps/>
          <w:noProof/>
          <w:u w:color="407EC9"/>
          <w:lang w:eastAsia="zh-CN"/>
        </w:rPr>
        <w:t>ANNEX B</w:t>
      </w:r>
      <w:r w:rsidRPr="00F178AE">
        <w:rPr>
          <w:b w:val="0"/>
          <w:caps/>
          <w:noProof/>
          <w:color w:val="auto"/>
          <w:kern w:val="2"/>
          <w:sz w:val="21"/>
          <w:lang w:val="en-US" w:eastAsia="zh-CN"/>
        </w:rPr>
        <w:tab/>
      </w:r>
      <w:r w:rsidRPr="00F178AE">
        <w:rPr>
          <w:caps/>
          <w:noProof/>
          <w:u w:color="407EC9"/>
          <w:lang w:eastAsia="zh-CN"/>
        </w:rPr>
        <w:t xml:space="preserve">Summary of VTS documents </w:t>
      </w:r>
      <w:bookmarkStart w:id="1" w:name="_Hlk62894774"/>
      <w:r w:rsidRPr="00F178AE">
        <w:rPr>
          <w:caps/>
          <w:noProof/>
          <w:u w:color="407EC9"/>
          <w:lang w:eastAsia="zh-CN"/>
        </w:rPr>
        <w:t>scoping results</w:t>
      </w:r>
      <w:bookmarkEnd w:id="1"/>
      <w:r w:rsidR="007F2CE9">
        <w:rPr>
          <w:caps/>
          <w:noProof/>
        </w:rPr>
        <w:t>………………………………………………………………</w:t>
      </w:r>
      <w:r w:rsidRPr="00F178AE">
        <w:rPr>
          <w:caps/>
          <w:noProof/>
        </w:rPr>
        <w:fldChar w:fldCharType="begin"/>
      </w:r>
      <w:r w:rsidRPr="00F178AE">
        <w:rPr>
          <w:caps/>
          <w:noProof/>
        </w:rPr>
        <w:instrText xml:space="preserve"> PAGEREF _Toc62829662 \h </w:instrText>
      </w:r>
      <w:r w:rsidRPr="00F178AE">
        <w:rPr>
          <w:caps/>
          <w:noProof/>
        </w:rPr>
      </w:r>
      <w:r w:rsidRPr="00F178AE">
        <w:rPr>
          <w:caps/>
          <w:noProof/>
        </w:rPr>
        <w:fldChar w:fldCharType="separate"/>
      </w:r>
      <w:r w:rsidR="0051560D">
        <w:rPr>
          <w:caps/>
          <w:noProof/>
        </w:rPr>
        <w:t>10</w:t>
      </w:r>
      <w:r w:rsidRPr="00F178AE">
        <w:rPr>
          <w:caps/>
          <w:noProof/>
        </w:rPr>
        <w:fldChar w:fldCharType="end"/>
      </w:r>
    </w:p>
    <w:p w14:paraId="2CDCD7BA" w14:textId="36A7FE56" w:rsidR="00642025" w:rsidRPr="00F55AD7" w:rsidRDefault="004A4EC4" w:rsidP="0093492E">
      <w:pPr>
        <w:rPr>
          <w:b/>
          <w:color w:val="00558C" w:themeColor="accent1"/>
          <w:sz w:val="22"/>
          <w:lang w:eastAsia="zh-CN"/>
        </w:rPr>
      </w:pPr>
      <w:r w:rsidRPr="00F55AD7">
        <w:rPr>
          <w:rFonts w:eastAsia="Times New Roman" w:cs="Times New Roman"/>
          <w:b/>
          <w:color w:val="00558C" w:themeColor="accent1"/>
          <w:sz w:val="22"/>
          <w:szCs w:val="20"/>
        </w:rPr>
        <w:fldChar w:fldCharType="end"/>
      </w:r>
    </w:p>
    <w:p w14:paraId="68137A41" w14:textId="7693B6AC" w:rsidR="005E4659" w:rsidRPr="00176BB8" w:rsidRDefault="005E4659" w:rsidP="007D1805">
      <w:pPr>
        <w:pStyle w:val="TableofFigures"/>
        <w:rPr>
          <w:lang w:eastAsia="zh-CN"/>
        </w:rPr>
      </w:pPr>
    </w:p>
    <w:p w14:paraId="63E84D68" w14:textId="73F5EA28" w:rsidR="00E51362" w:rsidRDefault="00E51362" w:rsidP="00E51362">
      <w:pPr>
        <w:pStyle w:val="BodyText"/>
        <w:rPr>
          <w:lang w:eastAsia="zh-CN"/>
        </w:rPr>
      </w:pPr>
    </w:p>
    <w:p w14:paraId="3C24E862" w14:textId="77777777" w:rsidR="00E51362" w:rsidRPr="00A627A5" w:rsidRDefault="00E51362" w:rsidP="00E51362">
      <w:pPr>
        <w:pStyle w:val="BodyText"/>
        <w:rPr>
          <w:lang w:eastAsia="zh-CN"/>
        </w:rPr>
        <w:sectPr w:rsidR="00E51362" w:rsidRPr="00A627A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8DB274D" w14:textId="54786AC9" w:rsidR="004944C8" w:rsidRPr="006F7B9D" w:rsidRDefault="00A168D5" w:rsidP="00E60717">
      <w:pPr>
        <w:pStyle w:val="Heading1"/>
      </w:pPr>
      <w:bookmarkStart w:id="2" w:name="_Toc62829637"/>
      <w:r>
        <w:rPr>
          <w:rFonts w:hint="eastAsia"/>
          <w:lang w:eastAsia="zh-CN"/>
        </w:rPr>
        <w:lastRenderedPageBreak/>
        <w:t>S</w:t>
      </w:r>
      <w:r>
        <w:rPr>
          <w:lang w:eastAsia="zh-CN"/>
        </w:rPr>
        <w:t>UMMARY</w:t>
      </w:r>
      <w:bookmarkEnd w:id="2"/>
    </w:p>
    <w:p w14:paraId="357D3282" w14:textId="366A6B78" w:rsidR="003A6A32" w:rsidRPr="006F7B9D" w:rsidRDefault="003A6A32" w:rsidP="003A6A32">
      <w:pPr>
        <w:pStyle w:val="Heading1separatationline"/>
      </w:pPr>
    </w:p>
    <w:p w14:paraId="3BE5DFE5" w14:textId="0C732800" w:rsidR="00A168D5" w:rsidRPr="006922DC" w:rsidRDefault="00A168D5" w:rsidP="008F4E89">
      <w:pPr>
        <w:pStyle w:val="BodyText"/>
        <w:jc w:val="both"/>
        <w:rPr>
          <w:rStyle w:val="jlqj4b"/>
          <w:lang w:val="en"/>
        </w:rPr>
      </w:pPr>
      <w:r>
        <w:rPr>
          <w:rStyle w:val="jlqj4b"/>
          <w:lang w:val="en"/>
        </w:rPr>
        <w:t xml:space="preserve">At present, </w:t>
      </w:r>
      <w:r w:rsidR="00534130">
        <w:rPr>
          <w:rStyle w:val="jlqj4b"/>
          <w:rFonts w:hint="eastAsia"/>
          <w:lang w:val="en" w:eastAsia="zh-CN"/>
        </w:rPr>
        <w:t>t</w:t>
      </w:r>
      <w:r w:rsidR="00534130" w:rsidRPr="00534130">
        <w:rPr>
          <w:rStyle w:val="jlqj4b"/>
          <w:lang w:val="en"/>
        </w:rPr>
        <w:t xml:space="preserve">he rapid development of </w:t>
      </w:r>
      <w:r w:rsidR="0057751E" w:rsidRPr="00343576">
        <w:rPr>
          <w:rFonts w:ascii="Calibri" w:eastAsia="SimSun" w:hAnsi="Calibri"/>
        </w:rPr>
        <w:t>Maritime Autonomous Surface Ship</w:t>
      </w:r>
      <w:r w:rsidR="00A82B4A">
        <w:rPr>
          <w:rStyle w:val="jlqj4b"/>
          <w:lang w:val="en"/>
        </w:rPr>
        <w:t xml:space="preserve"> (</w:t>
      </w:r>
      <w:r w:rsidR="0057751E" w:rsidRPr="0057751E">
        <w:rPr>
          <w:rStyle w:val="jlqj4b"/>
          <w:lang w:val="en"/>
        </w:rPr>
        <w:t xml:space="preserve">hereinafter referred to as </w:t>
      </w:r>
      <w:r w:rsidR="0057751E">
        <w:rPr>
          <w:rStyle w:val="jlqj4b"/>
          <w:lang w:val="en"/>
        </w:rPr>
        <w:t>MASS</w:t>
      </w:r>
      <w:r w:rsidR="00A82B4A">
        <w:rPr>
          <w:rFonts w:ascii="Calibri" w:eastAsia="SimSun" w:hAnsi="Calibri"/>
        </w:rPr>
        <w:t>)</w:t>
      </w:r>
      <w:r>
        <w:rPr>
          <w:rStyle w:val="jlqj4b"/>
          <w:lang w:val="en"/>
        </w:rPr>
        <w:t xml:space="preserve"> has a profound impact on the entire shipping industry.</w:t>
      </w:r>
      <w:r>
        <w:rPr>
          <w:rStyle w:val="viiyi"/>
          <w:lang w:val="en"/>
        </w:rPr>
        <w:t xml:space="preserve"> </w:t>
      </w:r>
      <w:r>
        <w:rPr>
          <w:rStyle w:val="jlqj4b"/>
          <w:lang w:val="en"/>
        </w:rPr>
        <w:t>Vessel Traffic Service (</w:t>
      </w:r>
      <w:r w:rsidR="0057751E">
        <w:rPr>
          <w:rStyle w:val="jlqj4b"/>
          <w:rFonts w:hint="eastAsia"/>
          <w:lang w:val="en" w:eastAsia="zh-CN"/>
        </w:rPr>
        <w:t>h</w:t>
      </w:r>
      <w:r w:rsidR="0057751E" w:rsidRPr="0057751E">
        <w:rPr>
          <w:rStyle w:val="jlqj4b"/>
          <w:lang w:val="en"/>
        </w:rPr>
        <w:t xml:space="preserve">ereinafter referred to as </w:t>
      </w:r>
      <w:r>
        <w:rPr>
          <w:rStyle w:val="jlqj4b"/>
          <w:lang w:val="en"/>
        </w:rPr>
        <w:t>VTS) is an internationally recognized effective measur</w:t>
      </w:r>
      <w:r w:rsidR="00790058">
        <w:rPr>
          <w:rStyle w:val="jlqj4b"/>
          <w:lang w:val="en"/>
        </w:rPr>
        <w:t xml:space="preserve">e to </w:t>
      </w:r>
      <w:r w:rsidR="007E62A8">
        <w:rPr>
          <w:rStyle w:val="jlqj4b"/>
          <w:rFonts w:hint="eastAsia"/>
          <w:lang w:val="en" w:eastAsia="zh-CN"/>
        </w:rPr>
        <w:t>promote</w:t>
      </w:r>
      <w:r w:rsidR="00790058">
        <w:rPr>
          <w:rStyle w:val="jlqj4b"/>
          <w:lang w:val="en"/>
        </w:rPr>
        <w:t xml:space="preserve"> the safety of ships</w:t>
      </w:r>
      <w:r w:rsidR="00790058">
        <w:rPr>
          <w:rStyle w:val="jlqj4b"/>
          <w:lang w:val="en" w:eastAsia="zh-CN"/>
        </w:rPr>
        <w:t>’</w:t>
      </w:r>
      <w:r>
        <w:rPr>
          <w:rStyle w:val="jlqj4b"/>
          <w:lang w:val="en"/>
        </w:rPr>
        <w:t xml:space="preserve"> navigation, and the development of MASS will inevitab</w:t>
      </w:r>
      <w:r w:rsidRPr="006922DC">
        <w:rPr>
          <w:rStyle w:val="jlqj4b"/>
          <w:lang w:val="en"/>
        </w:rPr>
        <w:t xml:space="preserve">ly </w:t>
      </w:r>
      <w:r w:rsidR="00DA006F" w:rsidRPr="006922DC">
        <w:rPr>
          <w:rStyle w:val="jlqj4b"/>
          <w:lang w:val="en"/>
        </w:rPr>
        <w:t>have</w:t>
      </w:r>
      <w:r w:rsidRPr="006922DC">
        <w:rPr>
          <w:rStyle w:val="jlqj4b"/>
          <w:lang w:val="en"/>
        </w:rPr>
        <w:t xml:space="preserve"> a great impact on it. </w:t>
      </w:r>
    </w:p>
    <w:p w14:paraId="7DCCDF49" w14:textId="57827943" w:rsidR="0073282D" w:rsidRPr="003E2432" w:rsidRDefault="00A168D5" w:rsidP="008F4E89">
      <w:pPr>
        <w:pStyle w:val="BodyText"/>
        <w:jc w:val="both"/>
        <w:rPr>
          <w:lang w:val="en"/>
        </w:rPr>
      </w:pPr>
      <w:r w:rsidRPr="006922DC">
        <w:rPr>
          <w:rStyle w:val="jlqj4b"/>
          <w:lang w:val="en"/>
        </w:rPr>
        <w:t xml:space="preserve">From VTS, the relevant standards, </w:t>
      </w:r>
      <w:r w:rsidR="00AC3494" w:rsidRPr="006922DC">
        <w:rPr>
          <w:rStyle w:val="jlqj4b"/>
          <w:rFonts w:hint="eastAsia"/>
          <w:lang w:val="en" w:eastAsia="zh-CN"/>
        </w:rPr>
        <w:t>recommenda</w:t>
      </w:r>
      <w:r w:rsidR="00AC3494" w:rsidRPr="006922DC">
        <w:rPr>
          <w:rStyle w:val="jlqj4b"/>
          <w:lang w:val="en"/>
        </w:rPr>
        <w:t>tion</w:t>
      </w:r>
      <w:r w:rsidRPr="006922DC">
        <w:rPr>
          <w:rStyle w:val="jlqj4b"/>
          <w:lang w:val="en"/>
        </w:rPr>
        <w:t>s</w:t>
      </w:r>
      <w:r w:rsidR="006568D4" w:rsidRPr="006922DC">
        <w:rPr>
          <w:rStyle w:val="jlqj4b"/>
          <w:lang w:val="en"/>
        </w:rPr>
        <w:t xml:space="preserve"> and guidelines</w:t>
      </w:r>
      <w:r w:rsidRPr="006922DC">
        <w:rPr>
          <w:rStyle w:val="jlqj4b"/>
          <w:lang w:val="en"/>
        </w:rPr>
        <w:t>, and ships in the</w:t>
      </w:r>
      <w:r w:rsidR="004029EC" w:rsidRPr="006922DC">
        <w:rPr>
          <w:rStyle w:val="jlqj4b"/>
          <w:lang w:val="en"/>
        </w:rPr>
        <w:t xml:space="preserve"> current</w:t>
      </w:r>
      <w:r w:rsidR="00276D9A" w:rsidRPr="006922DC">
        <w:rPr>
          <w:rStyle w:val="jlqj4b"/>
          <w:lang w:val="en"/>
        </w:rPr>
        <w:t xml:space="preserve"> IALA</w:t>
      </w:r>
      <w:r w:rsidRPr="006922DC">
        <w:rPr>
          <w:rStyle w:val="jlqj4b"/>
          <w:lang w:val="en"/>
        </w:rPr>
        <w:t xml:space="preserve"> guidelines are </w:t>
      </w:r>
      <w:r w:rsidR="00790058" w:rsidRPr="006922DC">
        <w:rPr>
          <w:rStyle w:val="jlqj4b"/>
          <w:rFonts w:hint="eastAsia"/>
          <w:lang w:val="en" w:eastAsia="zh-CN"/>
        </w:rPr>
        <w:t xml:space="preserve">all for </w:t>
      </w:r>
      <w:r w:rsidR="006568D4" w:rsidRPr="006922DC">
        <w:rPr>
          <w:rStyle w:val="jlqj4b"/>
          <w:lang w:val="en" w:eastAsia="zh-CN"/>
        </w:rPr>
        <w:t>conventional</w:t>
      </w:r>
      <w:r w:rsidR="006568D4" w:rsidRPr="006922DC">
        <w:rPr>
          <w:rStyle w:val="jlqj4b"/>
          <w:lang w:val="en"/>
        </w:rPr>
        <w:t xml:space="preserve"> ships</w:t>
      </w:r>
      <w:r w:rsidRPr="006922DC">
        <w:rPr>
          <w:rStyle w:val="jlqj4b"/>
          <w:lang w:val="en"/>
        </w:rPr>
        <w:t xml:space="preserve"> with crew</w:t>
      </w:r>
      <w:r w:rsidR="00744EA5" w:rsidRPr="006922DC">
        <w:rPr>
          <w:rStyle w:val="jlqj4b"/>
          <w:lang w:val="en"/>
        </w:rPr>
        <w:t xml:space="preserve"> onboard</w:t>
      </w:r>
      <w:r w:rsidRPr="006922DC">
        <w:rPr>
          <w:rStyle w:val="jlqj4b"/>
          <w:lang w:val="en"/>
        </w:rPr>
        <w:t>.</w:t>
      </w:r>
      <w:r w:rsidRPr="006922DC">
        <w:rPr>
          <w:rStyle w:val="viiyi"/>
          <w:lang w:val="en"/>
        </w:rPr>
        <w:t xml:space="preserve"> </w:t>
      </w:r>
      <w:r w:rsidRPr="006922DC">
        <w:rPr>
          <w:rStyle w:val="jlqj4b"/>
          <w:lang w:val="en"/>
        </w:rPr>
        <w:t>When</w:t>
      </w:r>
      <w:r w:rsidR="00AC3494" w:rsidRPr="006922DC">
        <w:rPr>
          <w:rStyle w:val="jlqj4b"/>
          <w:lang w:val="en"/>
        </w:rPr>
        <w:t xml:space="preserve"> </w:t>
      </w:r>
      <w:r w:rsidR="004029EC" w:rsidRPr="006922DC">
        <w:rPr>
          <w:rStyle w:val="jlqj4b"/>
          <w:lang w:val="en"/>
        </w:rPr>
        <w:t>MASS</w:t>
      </w:r>
      <w:r w:rsidRPr="006922DC">
        <w:rPr>
          <w:rStyle w:val="jlqj4b"/>
          <w:lang w:val="en"/>
        </w:rPr>
        <w:t xml:space="preserve"> enters the VTS area, how the VTS </w:t>
      </w:r>
      <w:r w:rsidR="00AC3494" w:rsidRPr="006922DC">
        <w:rPr>
          <w:rStyle w:val="jlqj4b"/>
          <w:lang w:val="en"/>
        </w:rPr>
        <w:t>authoritie</w:t>
      </w:r>
      <w:r w:rsidR="00744EA5" w:rsidRPr="006922DC">
        <w:rPr>
          <w:rStyle w:val="jlqj4b"/>
          <w:lang w:val="en"/>
        </w:rPr>
        <w:t>s</w:t>
      </w:r>
      <w:r w:rsidRPr="006922DC">
        <w:rPr>
          <w:rStyle w:val="jlqj4b"/>
          <w:lang w:val="en"/>
        </w:rPr>
        <w:t xml:space="preserve"> should effectively interact with it, resp</w:t>
      </w:r>
      <w:r>
        <w:rPr>
          <w:rStyle w:val="jlqj4b"/>
          <w:lang w:val="en"/>
        </w:rPr>
        <w:t xml:space="preserve">ond to emergencies, and how to provide services for both </w:t>
      </w:r>
      <w:r w:rsidR="006568D4">
        <w:rPr>
          <w:rStyle w:val="jlqj4b"/>
          <w:lang w:val="en"/>
        </w:rPr>
        <w:t>conventi</w:t>
      </w:r>
      <w:r w:rsidR="006568D4">
        <w:rPr>
          <w:rStyle w:val="jlqj4b"/>
          <w:rFonts w:hint="eastAsia"/>
          <w:lang w:val="en" w:eastAsia="zh-CN"/>
        </w:rPr>
        <w:t>on</w:t>
      </w:r>
      <w:r w:rsidR="006568D4">
        <w:rPr>
          <w:rStyle w:val="jlqj4b"/>
          <w:lang w:val="en"/>
        </w:rPr>
        <w:t>al</w:t>
      </w:r>
      <w:r>
        <w:rPr>
          <w:rStyle w:val="jlqj4b"/>
          <w:lang w:val="en"/>
        </w:rPr>
        <w:t xml:space="preserve"> ships and </w:t>
      </w:r>
      <w:r w:rsidR="004029EC">
        <w:rPr>
          <w:rStyle w:val="jlqj4b"/>
          <w:lang w:val="en"/>
        </w:rPr>
        <w:t>MASS</w:t>
      </w:r>
      <w:r>
        <w:rPr>
          <w:rStyle w:val="jlqj4b"/>
          <w:lang w:val="en"/>
        </w:rPr>
        <w:t xml:space="preserve"> are the </w:t>
      </w:r>
      <w:r w:rsidR="00AC3494">
        <w:rPr>
          <w:rStyle w:val="jlqj4b"/>
          <w:lang w:val="en"/>
        </w:rPr>
        <w:t xml:space="preserve">present </w:t>
      </w:r>
      <w:r>
        <w:rPr>
          <w:rStyle w:val="jlqj4b"/>
          <w:lang w:val="en"/>
        </w:rPr>
        <w:t>issues need to be resolved.</w:t>
      </w:r>
    </w:p>
    <w:p w14:paraId="5A7F7376" w14:textId="2005B35E" w:rsidR="00A524B5" w:rsidRPr="006F7B9D" w:rsidRDefault="00A82B4A" w:rsidP="00E60717">
      <w:pPr>
        <w:pStyle w:val="Heading1"/>
      </w:pPr>
      <w:bookmarkStart w:id="3" w:name="_Toc62829638"/>
      <w:r w:rsidRPr="00A954BD">
        <w:rPr>
          <w:lang w:eastAsia="zh-CN"/>
        </w:rPr>
        <w:t>Objectives</w:t>
      </w:r>
      <w:bookmarkEnd w:id="3"/>
    </w:p>
    <w:p w14:paraId="667D6270" w14:textId="77777777" w:rsidR="00A524B5" w:rsidRPr="006F7B9D" w:rsidRDefault="00A524B5" w:rsidP="00A524B5">
      <w:pPr>
        <w:pStyle w:val="Heading2separationline"/>
      </w:pPr>
    </w:p>
    <w:p w14:paraId="334160F8" w14:textId="1F9B10A3" w:rsidR="00A82B4A" w:rsidRDefault="00A82B4A" w:rsidP="00A82B4A">
      <w:pPr>
        <w:pStyle w:val="Bullet1"/>
        <w:numPr>
          <w:ilvl w:val="0"/>
          <w:numId w:val="0"/>
        </w:numPr>
        <w:rPr>
          <w:rStyle w:val="jlqj4b"/>
          <w:lang w:val="en"/>
        </w:rPr>
      </w:pPr>
      <w:r>
        <w:rPr>
          <w:rStyle w:val="jlqj4b"/>
          <w:lang w:val="en"/>
        </w:rPr>
        <w:t xml:space="preserve">This document is to provide reference for </w:t>
      </w:r>
      <w:r w:rsidR="006568D4">
        <w:rPr>
          <w:rStyle w:val="jlqj4b"/>
          <w:lang w:val="en"/>
        </w:rPr>
        <w:t>Compe</w:t>
      </w:r>
      <w:r w:rsidR="008735EA">
        <w:rPr>
          <w:rStyle w:val="jlqj4b"/>
          <w:rFonts w:hint="eastAsia"/>
          <w:lang w:val="en" w:eastAsia="zh-CN"/>
        </w:rPr>
        <w:t>te</w:t>
      </w:r>
      <w:r w:rsidR="006568D4">
        <w:rPr>
          <w:rStyle w:val="jlqj4b"/>
          <w:lang w:val="en"/>
        </w:rPr>
        <w:t>nt authorities and VTS providers</w:t>
      </w:r>
      <w:r>
        <w:rPr>
          <w:rStyle w:val="jlqj4b"/>
          <w:lang w:val="en"/>
        </w:rPr>
        <w:t>:</w:t>
      </w:r>
    </w:p>
    <w:p w14:paraId="69D39EEF" w14:textId="329A4BB1" w:rsidR="00A82B4A" w:rsidRDefault="00A82B4A" w:rsidP="00A82B4A">
      <w:pPr>
        <w:pStyle w:val="Bullet1"/>
        <w:rPr>
          <w:lang w:eastAsia="zh-CN"/>
        </w:rPr>
      </w:pPr>
      <w:r w:rsidRPr="00A82B4A">
        <w:rPr>
          <w:lang w:eastAsia="zh-CN"/>
        </w:rPr>
        <w:t xml:space="preserve">Provide a method </w:t>
      </w:r>
      <w:r w:rsidR="004B204B">
        <w:rPr>
          <w:lang w:eastAsia="zh-CN"/>
        </w:rPr>
        <w:t xml:space="preserve">for scoping documents </w:t>
      </w:r>
      <w:r w:rsidRPr="00A82B4A">
        <w:rPr>
          <w:lang w:eastAsia="zh-CN"/>
        </w:rPr>
        <w:t xml:space="preserve">and summarize the </w:t>
      </w:r>
      <w:r w:rsidR="004B204B">
        <w:rPr>
          <w:lang w:eastAsia="zh-CN"/>
        </w:rPr>
        <w:t>scoping</w:t>
      </w:r>
      <w:r w:rsidRPr="00A82B4A">
        <w:rPr>
          <w:lang w:eastAsia="zh-CN"/>
        </w:rPr>
        <w:t xml:space="preserve"> results of related documents </w:t>
      </w:r>
      <w:r w:rsidR="008735EA">
        <w:rPr>
          <w:lang w:eastAsia="zh-CN"/>
        </w:rPr>
        <w:t>on the adaption of MASS</w:t>
      </w:r>
      <w:r w:rsidR="00715396">
        <w:rPr>
          <w:rFonts w:hint="eastAsia"/>
          <w:lang w:eastAsia="zh-CN"/>
        </w:rPr>
        <w:t xml:space="preserve">; </w:t>
      </w:r>
      <w:r>
        <w:rPr>
          <w:lang w:eastAsia="zh-CN"/>
        </w:rPr>
        <w:t>and</w:t>
      </w:r>
      <w:r w:rsidR="008735EA">
        <w:rPr>
          <w:lang w:eastAsia="zh-CN"/>
        </w:rPr>
        <w:t xml:space="preserve"> </w:t>
      </w:r>
    </w:p>
    <w:p w14:paraId="58E91199" w14:textId="56F64C41" w:rsidR="00295331" w:rsidRDefault="004B204B" w:rsidP="003E2432">
      <w:pPr>
        <w:pStyle w:val="Bullet1"/>
        <w:rPr>
          <w:lang w:eastAsia="zh-CN"/>
        </w:rPr>
      </w:pPr>
      <w:r>
        <w:rPr>
          <w:lang w:eastAsia="zh-CN"/>
        </w:rPr>
        <w:t>Identify</w:t>
      </w:r>
      <w:r w:rsidR="00A82B4A" w:rsidRPr="00A82B4A">
        <w:rPr>
          <w:lang w:eastAsia="zh-CN"/>
        </w:rPr>
        <w:t xml:space="preserve"> </w:t>
      </w:r>
      <w:r w:rsidR="00735FCE">
        <w:rPr>
          <w:lang w:eastAsia="zh-CN"/>
        </w:rPr>
        <w:t>developing</w:t>
      </w:r>
      <w:r w:rsidR="00A82B4A" w:rsidRPr="00A82B4A">
        <w:rPr>
          <w:lang w:eastAsia="zh-CN"/>
        </w:rPr>
        <w:t xml:space="preserve"> trend</w:t>
      </w:r>
      <w:r>
        <w:rPr>
          <w:lang w:eastAsia="zh-CN"/>
        </w:rPr>
        <w:t>s</w:t>
      </w:r>
      <w:r w:rsidR="00A82B4A" w:rsidRPr="00A82B4A">
        <w:rPr>
          <w:lang w:eastAsia="zh-CN"/>
        </w:rPr>
        <w:t xml:space="preserve"> </w:t>
      </w:r>
      <w:r>
        <w:rPr>
          <w:lang w:eastAsia="zh-CN"/>
        </w:rPr>
        <w:t>in the delivery of VTS globally</w:t>
      </w:r>
      <w:r w:rsidR="00A82B4A" w:rsidRPr="00A82B4A">
        <w:rPr>
          <w:lang w:eastAsia="zh-CN"/>
        </w:rPr>
        <w:t>.</w:t>
      </w:r>
    </w:p>
    <w:p w14:paraId="1049282B" w14:textId="7E22F8E9" w:rsidR="006829DF" w:rsidRDefault="004B204B" w:rsidP="00B17E48">
      <w:pPr>
        <w:pStyle w:val="Heading1"/>
        <w:rPr>
          <w:caps w:val="0"/>
          <w:lang w:eastAsia="zh-CN"/>
        </w:rPr>
      </w:pPr>
      <w:bookmarkStart w:id="4" w:name="_Toc62829639"/>
      <w:r w:rsidRPr="004B204B">
        <w:rPr>
          <w:caps w:val="0"/>
          <w:lang w:eastAsia="zh-CN"/>
        </w:rPr>
        <w:t>I</w:t>
      </w:r>
      <w:r w:rsidRPr="00A954BD">
        <w:rPr>
          <w:lang w:eastAsia="zh-CN"/>
        </w:rPr>
        <w:t>mpact of MASS on VTS</w:t>
      </w:r>
      <w:bookmarkEnd w:id="4"/>
    </w:p>
    <w:p w14:paraId="591C5E99" w14:textId="77777777" w:rsidR="006F2E5D" w:rsidRPr="006F2E5D" w:rsidRDefault="006F2E5D" w:rsidP="006F2E5D">
      <w:pPr>
        <w:pStyle w:val="Heading1separatationline"/>
        <w:rPr>
          <w:lang w:eastAsia="zh-CN"/>
        </w:rPr>
      </w:pPr>
    </w:p>
    <w:p w14:paraId="2518C954" w14:textId="23ACF24B" w:rsidR="0073282D" w:rsidRPr="0073282D" w:rsidRDefault="004B204B" w:rsidP="008F4E89">
      <w:pPr>
        <w:pStyle w:val="BodyText"/>
        <w:jc w:val="both"/>
        <w:rPr>
          <w:lang w:val="en"/>
        </w:rPr>
      </w:pPr>
      <w:r>
        <w:rPr>
          <w:rStyle w:val="jlqj4b"/>
          <w:lang w:val="en"/>
        </w:rPr>
        <w:t xml:space="preserve">The </w:t>
      </w:r>
      <w:r w:rsidR="002F29E3">
        <w:rPr>
          <w:rStyle w:val="jlqj4b"/>
          <w:lang w:val="en"/>
        </w:rPr>
        <w:t>main</w:t>
      </w:r>
      <w:r>
        <w:rPr>
          <w:rStyle w:val="jlqj4b"/>
          <w:lang w:val="en"/>
        </w:rPr>
        <w:t xml:space="preserve"> work of VTS is to provide </w:t>
      </w:r>
      <w:r w:rsidR="002F29E3">
        <w:rPr>
          <w:rStyle w:val="jlqj4b"/>
          <w:lang w:val="en"/>
        </w:rPr>
        <w:t>traffic</w:t>
      </w:r>
      <w:r>
        <w:rPr>
          <w:rStyle w:val="jlqj4b"/>
          <w:lang w:val="en"/>
        </w:rPr>
        <w:t xml:space="preserve"> service for ships in the </w:t>
      </w:r>
      <w:r w:rsidR="002F29E3">
        <w:rPr>
          <w:rStyle w:val="jlqj4b"/>
          <w:lang w:val="en"/>
        </w:rPr>
        <w:t>VTS area</w:t>
      </w:r>
      <w:r>
        <w:rPr>
          <w:rStyle w:val="jlqj4b"/>
          <w:lang w:val="en"/>
        </w:rPr>
        <w:t xml:space="preserve">. Therefore, in order to enable VTS to better support the development of </w:t>
      </w:r>
      <w:r w:rsidR="002F29E3">
        <w:rPr>
          <w:rStyle w:val="jlqj4b"/>
          <w:lang w:val="en"/>
        </w:rPr>
        <w:t>MASS</w:t>
      </w:r>
      <w:r>
        <w:rPr>
          <w:rStyle w:val="jlqj4b"/>
          <w:lang w:val="en"/>
        </w:rPr>
        <w:t xml:space="preserve">, the impact of MASS on VTS should be refined to provide a reference for </w:t>
      </w:r>
      <w:r w:rsidR="008735EA">
        <w:rPr>
          <w:rStyle w:val="jlqj4b"/>
          <w:rFonts w:hint="eastAsia"/>
          <w:lang w:val="en" w:eastAsia="zh-CN"/>
        </w:rPr>
        <w:t>the</w:t>
      </w:r>
      <w:r w:rsidR="008735EA">
        <w:rPr>
          <w:rStyle w:val="jlqj4b"/>
          <w:lang w:val="en"/>
        </w:rPr>
        <w:t xml:space="preserve"> </w:t>
      </w:r>
      <w:r>
        <w:rPr>
          <w:rStyle w:val="jlqj4b"/>
          <w:lang w:val="en"/>
        </w:rPr>
        <w:t>future development of VTS.</w:t>
      </w:r>
    </w:p>
    <w:p w14:paraId="02B83EFB" w14:textId="1EB40A1E" w:rsidR="00EE1116" w:rsidRDefault="002F29E3" w:rsidP="00EE1116">
      <w:pPr>
        <w:pStyle w:val="Heading2"/>
      </w:pPr>
      <w:bookmarkStart w:id="5" w:name="_Toc62829640"/>
      <w:r w:rsidRPr="00D434A0">
        <w:t xml:space="preserve">Impact </w:t>
      </w:r>
      <w:r w:rsidR="00184616" w:rsidRPr="00D434A0">
        <w:t>on</w:t>
      </w:r>
      <w:r w:rsidRPr="00D434A0">
        <w:t xml:space="preserve"> VTS Personnel</w:t>
      </w:r>
      <w:bookmarkEnd w:id="5"/>
    </w:p>
    <w:p w14:paraId="7154C5A6" w14:textId="77777777" w:rsidR="00EE1116" w:rsidRPr="009B4814" w:rsidRDefault="00EE1116" w:rsidP="00EE1116">
      <w:pPr>
        <w:pStyle w:val="Heading2separationline"/>
      </w:pPr>
    </w:p>
    <w:p w14:paraId="4DD97A47" w14:textId="2DBAB20F" w:rsidR="002F29E3" w:rsidRDefault="002F29E3" w:rsidP="00C05851">
      <w:pPr>
        <w:pStyle w:val="Bullet1"/>
        <w:numPr>
          <w:ilvl w:val="0"/>
          <w:numId w:val="0"/>
        </w:numPr>
        <w:jc w:val="both"/>
      </w:pPr>
      <w:r>
        <w:rPr>
          <w:rStyle w:val="jlqj4b"/>
          <w:lang w:val="en"/>
        </w:rPr>
        <w:t xml:space="preserve">It has been explained that VTS personnel and </w:t>
      </w:r>
      <w:r w:rsidR="00AA5D2F">
        <w:rPr>
          <w:rStyle w:val="jlqj4b"/>
          <w:lang w:val="en"/>
        </w:rPr>
        <w:t>deck officers</w:t>
      </w:r>
      <w:r>
        <w:rPr>
          <w:rStyle w:val="jlqj4b"/>
          <w:lang w:val="en"/>
        </w:rPr>
        <w:t xml:space="preserve"> </w:t>
      </w:r>
      <w:r w:rsidR="00735FCE">
        <w:rPr>
          <w:rStyle w:val="jlqj4b"/>
          <w:lang w:val="en"/>
        </w:rPr>
        <w:t>is</w:t>
      </w:r>
      <w:r>
        <w:rPr>
          <w:rStyle w:val="jlqj4b"/>
          <w:lang w:val="en"/>
        </w:rPr>
        <w:t xml:space="preserve"> a cooperative relationship in </w:t>
      </w:r>
      <w:r w:rsidRPr="00482D10">
        <w:rPr>
          <w:rFonts w:hint="eastAsia"/>
          <w:i/>
        </w:rPr>
        <w:t>Guideline 1149 on VTS Training for Deck Officers (Ed.1.0</w:t>
      </w:r>
      <w:r w:rsidRPr="00482D10">
        <w:rPr>
          <w:i/>
        </w:rPr>
        <w:t>)</w:t>
      </w:r>
      <w:r>
        <w:t>.</w:t>
      </w:r>
      <w:r>
        <w:rPr>
          <w:rStyle w:val="jlqj4b"/>
          <w:lang w:val="en"/>
        </w:rPr>
        <w:t xml:space="preserve"> The introduction of </w:t>
      </w:r>
      <w:r w:rsidR="00482D10">
        <w:rPr>
          <w:rStyle w:val="jlqj4b"/>
          <w:rFonts w:hint="eastAsia"/>
          <w:lang w:val="en" w:eastAsia="zh-CN"/>
        </w:rPr>
        <w:t>MASS</w:t>
      </w:r>
      <w:r>
        <w:rPr>
          <w:rStyle w:val="jlqj4b"/>
          <w:lang w:val="en"/>
        </w:rPr>
        <w:t xml:space="preserve"> may break this relationship. Therefore, VTS personnel need to form a new relationship with MASS to achieve </w:t>
      </w:r>
      <w:r w:rsidR="00735FCE">
        <w:rPr>
          <w:rStyle w:val="jlqj4b"/>
          <w:lang w:val="en"/>
        </w:rPr>
        <w:t xml:space="preserve">to </w:t>
      </w:r>
      <w:r w:rsidR="000537AC">
        <w:rPr>
          <w:rStyle w:val="jlqj4b"/>
          <w:lang w:val="en"/>
        </w:rPr>
        <w:t>protect navigation</w:t>
      </w:r>
      <w:r>
        <w:rPr>
          <w:rStyle w:val="jlqj4b"/>
          <w:lang w:val="en"/>
        </w:rPr>
        <w:t xml:space="preserve"> safety.</w:t>
      </w:r>
    </w:p>
    <w:p w14:paraId="6AECA48D" w14:textId="0894CA91" w:rsidR="0073282D" w:rsidRPr="003E2432" w:rsidRDefault="00114216" w:rsidP="00C05851">
      <w:pPr>
        <w:pStyle w:val="Bullet1"/>
        <w:numPr>
          <w:ilvl w:val="0"/>
          <w:numId w:val="0"/>
        </w:numPr>
        <w:jc w:val="both"/>
        <w:rPr>
          <w:lang w:val="en" w:eastAsia="zh-CN"/>
        </w:rPr>
      </w:pPr>
      <w:r w:rsidRPr="00114216">
        <w:rPr>
          <w:rStyle w:val="jlqj4b"/>
          <w:lang w:val="en" w:eastAsia="zh-CN"/>
        </w:rPr>
        <w:t xml:space="preserve">Future VTS personnel training </w:t>
      </w:r>
      <w:r w:rsidR="000537AC">
        <w:rPr>
          <w:rStyle w:val="jlqj4b"/>
          <w:lang w:val="en" w:eastAsia="zh-CN"/>
        </w:rPr>
        <w:t>should consider</w:t>
      </w:r>
      <w:r w:rsidRPr="00114216">
        <w:rPr>
          <w:rStyle w:val="jlqj4b"/>
          <w:lang w:val="en" w:eastAsia="zh-CN"/>
        </w:rPr>
        <w:t xml:space="preserve"> </w:t>
      </w:r>
      <w:r w:rsidR="000537AC">
        <w:rPr>
          <w:rStyle w:val="jlqj4b"/>
          <w:lang w:val="en" w:eastAsia="zh-CN"/>
        </w:rPr>
        <w:t>the</w:t>
      </w:r>
      <w:r w:rsidRPr="00114216">
        <w:rPr>
          <w:rStyle w:val="jlqj4b"/>
          <w:lang w:val="en" w:eastAsia="zh-CN"/>
        </w:rPr>
        <w:t xml:space="preserve"> understand</w:t>
      </w:r>
      <w:r w:rsidR="000537AC">
        <w:rPr>
          <w:rStyle w:val="jlqj4b"/>
          <w:lang w:val="en" w:eastAsia="zh-CN"/>
        </w:rPr>
        <w:t>ing</w:t>
      </w:r>
      <w:r w:rsidR="005F7CDC">
        <w:rPr>
          <w:rStyle w:val="jlqj4b"/>
          <w:lang w:val="en" w:eastAsia="zh-CN"/>
        </w:rPr>
        <w:t xml:space="preserve"> </w:t>
      </w:r>
      <w:r w:rsidRPr="00114216">
        <w:rPr>
          <w:rStyle w:val="jlqj4b"/>
          <w:lang w:val="en" w:eastAsia="zh-CN"/>
        </w:rPr>
        <w:t xml:space="preserve">navigation characteristics of MASS, </w:t>
      </w:r>
      <w:r w:rsidR="008735EA">
        <w:rPr>
          <w:rStyle w:val="jlqj4b"/>
          <w:rFonts w:hint="eastAsia"/>
          <w:lang w:val="en" w:eastAsia="zh-CN"/>
        </w:rPr>
        <w:t>including</w:t>
      </w:r>
      <w:r w:rsidR="008735EA">
        <w:rPr>
          <w:rStyle w:val="jlqj4b"/>
          <w:lang w:val="en" w:eastAsia="zh-CN"/>
        </w:rPr>
        <w:t xml:space="preserve"> </w:t>
      </w:r>
      <w:r w:rsidRPr="00114216">
        <w:rPr>
          <w:rStyle w:val="jlqj4b"/>
          <w:lang w:val="en" w:eastAsia="zh-CN"/>
        </w:rPr>
        <w:t>new equipmen</w:t>
      </w:r>
      <w:r w:rsidR="005F7CDC">
        <w:rPr>
          <w:rStyle w:val="jlqj4b"/>
          <w:lang w:val="en" w:eastAsia="zh-CN"/>
        </w:rPr>
        <w:t>t of</w:t>
      </w:r>
      <w:r w:rsidRPr="00114216">
        <w:rPr>
          <w:rStyle w:val="jlqj4b"/>
          <w:lang w:val="en" w:eastAsia="zh-CN"/>
        </w:rPr>
        <w:t xml:space="preserve"> MASS, and </w:t>
      </w:r>
      <w:r w:rsidR="00463FF7">
        <w:rPr>
          <w:rStyle w:val="jlqj4b"/>
          <w:lang w:val="en" w:eastAsia="zh-CN"/>
        </w:rPr>
        <w:t xml:space="preserve">specific </w:t>
      </w:r>
      <w:r w:rsidRPr="00114216">
        <w:rPr>
          <w:rStyle w:val="jlqj4b"/>
          <w:lang w:val="en" w:eastAsia="zh-CN"/>
        </w:rPr>
        <w:t>emergency response procedures.</w:t>
      </w:r>
    </w:p>
    <w:p w14:paraId="1D8F6496" w14:textId="2831B4A1" w:rsidR="00EE1116" w:rsidRDefault="007020E6" w:rsidP="007020E6">
      <w:pPr>
        <w:pStyle w:val="Heading2"/>
        <w:rPr>
          <w:lang w:eastAsia="zh-CN"/>
        </w:rPr>
      </w:pPr>
      <w:bookmarkStart w:id="6" w:name="_Toc62829641"/>
      <w:r w:rsidRPr="00BE6A1D">
        <w:rPr>
          <w:lang w:eastAsia="zh-CN"/>
        </w:rPr>
        <w:t xml:space="preserve">Impact </w:t>
      </w:r>
      <w:r w:rsidR="003E2432">
        <w:rPr>
          <w:lang w:eastAsia="zh-CN"/>
        </w:rPr>
        <w:t>ON</w:t>
      </w:r>
      <w:r w:rsidRPr="00BE6A1D">
        <w:rPr>
          <w:lang w:eastAsia="zh-CN"/>
        </w:rPr>
        <w:t xml:space="preserve"> VTS </w:t>
      </w:r>
      <w:bookmarkEnd w:id="6"/>
      <w:r w:rsidR="008735EA">
        <w:rPr>
          <w:caps w:val="0"/>
          <w:lang w:eastAsia="zh-CN"/>
        </w:rPr>
        <w:t>EQUIPMENTS</w:t>
      </w:r>
    </w:p>
    <w:p w14:paraId="2112A317" w14:textId="77777777" w:rsidR="00EE1116" w:rsidRPr="009B4814" w:rsidRDefault="00EE1116" w:rsidP="00EE1116">
      <w:pPr>
        <w:pStyle w:val="Heading2separationline"/>
      </w:pPr>
    </w:p>
    <w:p w14:paraId="3242F933" w14:textId="0E6B60A8" w:rsidR="0073282D" w:rsidRPr="007471FF" w:rsidRDefault="007020E6" w:rsidP="00C05851">
      <w:pPr>
        <w:pStyle w:val="Bullet1"/>
        <w:numPr>
          <w:ilvl w:val="0"/>
          <w:numId w:val="0"/>
        </w:numPr>
        <w:jc w:val="both"/>
        <w:rPr>
          <w:lang w:eastAsia="zh-CN"/>
        </w:rPr>
      </w:pPr>
      <w:r w:rsidRPr="007020E6">
        <w:rPr>
          <w:lang w:eastAsia="zh-CN"/>
        </w:rPr>
        <w:t xml:space="preserve">Within the VTS </w:t>
      </w:r>
      <w:r w:rsidR="005F7CDC">
        <w:rPr>
          <w:lang w:eastAsia="zh-CN"/>
        </w:rPr>
        <w:t>area</w:t>
      </w:r>
      <w:r w:rsidRPr="007020E6">
        <w:rPr>
          <w:lang w:eastAsia="zh-CN"/>
        </w:rPr>
        <w:t>,</w:t>
      </w:r>
      <w:r>
        <w:rPr>
          <w:rFonts w:hint="eastAsia"/>
          <w:lang w:eastAsia="zh-CN"/>
        </w:rPr>
        <w:t xml:space="preserve"> </w:t>
      </w:r>
      <w:r w:rsidRPr="007020E6">
        <w:rPr>
          <w:lang w:eastAsia="zh-CN"/>
        </w:rPr>
        <w:t>the inform</w:t>
      </w:r>
      <w:r>
        <w:rPr>
          <w:lang w:eastAsia="zh-CN"/>
        </w:rPr>
        <w:t>ation transmission between MASS</w:t>
      </w:r>
      <w:r>
        <w:rPr>
          <w:rFonts w:hint="eastAsia"/>
          <w:lang w:eastAsia="zh-CN"/>
        </w:rPr>
        <w:t xml:space="preserve">, </w:t>
      </w:r>
      <w:r>
        <w:rPr>
          <w:lang w:eastAsia="zh-CN"/>
        </w:rPr>
        <w:t>VTS cent</w:t>
      </w:r>
      <w:r w:rsidR="0073282D">
        <w:rPr>
          <w:lang w:eastAsia="zh-CN"/>
        </w:rPr>
        <w:t>re</w:t>
      </w:r>
      <w:r w:rsidRPr="007020E6">
        <w:rPr>
          <w:lang w:eastAsia="zh-CN"/>
        </w:rPr>
        <w:t xml:space="preserve">, and traditional vessels, only </w:t>
      </w:r>
      <w:r w:rsidR="005F7CDC">
        <w:rPr>
          <w:lang w:eastAsia="zh-CN"/>
        </w:rPr>
        <w:t>by</w:t>
      </w:r>
      <w:r>
        <w:rPr>
          <w:rFonts w:hint="eastAsia"/>
          <w:lang w:eastAsia="zh-CN"/>
        </w:rPr>
        <w:t xml:space="preserve"> </w:t>
      </w:r>
      <w:r w:rsidRPr="007020E6">
        <w:rPr>
          <w:rFonts w:hint="eastAsia"/>
          <w:lang w:eastAsia="zh-CN"/>
        </w:rPr>
        <w:t>VHF</w:t>
      </w:r>
      <w:r w:rsidR="005F7CDC">
        <w:rPr>
          <w:rFonts w:hint="eastAsia"/>
          <w:lang w:eastAsia="zh-CN"/>
        </w:rPr>
        <w:t>,</w:t>
      </w:r>
      <w:r w:rsidR="005F7CDC">
        <w:rPr>
          <w:lang w:eastAsia="zh-CN"/>
        </w:rPr>
        <w:t xml:space="preserve"> </w:t>
      </w:r>
      <w:r w:rsidRPr="007020E6">
        <w:rPr>
          <w:rFonts w:hint="eastAsia"/>
          <w:lang w:eastAsia="zh-CN"/>
        </w:rPr>
        <w:t>AIS</w:t>
      </w:r>
      <w:r w:rsidR="005F7CDC">
        <w:rPr>
          <w:lang w:eastAsia="zh-CN"/>
        </w:rPr>
        <w:t xml:space="preserve">, </w:t>
      </w:r>
      <w:r w:rsidRPr="007020E6">
        <w:rPr>
          <w:rFonts w:hint="eastAsia"/>
          <w:lang w:eastAsia="zh-CN"/>
        </w:rPr>
        <w:t>VDES</w:t>
      </w:r>
      <w:r>
        <w:rPr>
          <w:rFonts w:hint="eastAsia"/>
          <w:lang w:eastAsia="zh-CN"/>
        </w:rPr>
        <w:t xml:space="preserve"> and other</w:t>
      </w:r>
      <w:r w:rsidRPr="007020E6">
        <w:rPr>
          <w:lang w:eastAsia="zh-CN"/>
        </w:rPr>
        <w:t xml:space="preserve"> traditional visual and auditory communication and interaction, may not reach the current safety level. Therefore, new equipment is needed that can provide reliable means of information exchange to meet the needs of information and data exchange between the VTS and MASS or Shore-based Control Center (SCC).</w:t>
      </w:r>
    </w:p>
    <w:p w14:paraId="5A8E72A1" w14:textId="658518DE" w:rsidR="00EE1116" w:rsidRDefault="007020E6" w:rsidP="007020E6">
      <w:pPr>
        <w:pStyle w:val="Heading2"/>
      </w:pPr>
      <w:bookmarkStart w:id="7" w:name="_Toc62829642"/>
      <w:r w:rsidRPr="00BE6A1D">
        <w:rPr>
          <w:lang w:eastAsia="zh-CN"/>
        </w:rPr>
        <w:t xml:space="preserve">Impact </w:t>
      </w:r>
      <w:r w:rsidR="003E2432">
        <w:rPr>
          <w:lang w:eastAsia="zh-CN"/>
        </w:rPr>
        <w:t>ON</w:t>
      </w:r>
      <w:r w:rsidRPr="00BE6A1D">
        <w:rPr>
          <w:lang w:eastAsia="zh-CN"/>
        </w:rPr>
        <w:t xml:space="preserve"> VTS operating procedures</w:t>
      </w:r>
      <w:bookmarkEnd w:id="7"/>
    </w:p>
    <w:p w14:paraId="25D060A8" w14:textId="77777777" w:rsidR="00EE1116" w:rsidRPr="009B4814" w:rsidRDefault="00EE1116" w:rsidP="00EE1116">
      <w:pPr>
        <w:pStyle w:val="Heading2separationline"/>
        <w:rPr>
          <w:lang w:eastAsia="zh-CN"/>
        </w:rPr>
      </w:pPr>
    </w:p>
    <w:p w14:paraId="3057FC85" w14:textId="66022C21" w:rsidR="0073282D" w:rsidRPr="007471FF" w:rsidRDefault="007020E6" w:rsidP="00C05851">
      <w:pPr>
        <w:pStyle w:val="Bullet1"/>
        <w:numPr>
          <w:ilvl w:val="0"/>
          <w:numId w:val="0"/>
        </w:numPr>
        <w:jc w:val="both"/>
        <w:rPr>
          <w:lang w:eastAsia="zh-CN"/>
        </w:rPr>
      </w:pPr>
      <w:r w:rsidRPr="007020E6">
        <w:rPr>
          <w:lang w:eastAsia="zh-CN"/>
        </w:rPr>
        <w:t xml:space="preserve">The operating procedures affected by MASS include emergency procedures, internal procedures and external procedures, such as the content and manner of the report </w:t>
      </w:r>
      <w:r>
        <w:rPr>
          <w:lang w:eastAsia="zh-CN"/>
        </w:rPr>
        <w:t xml:space="preserve">of MASS, </w:t>
      </w:r>
      <w:r>
        <w:rPr>
          <w:rFonts w:hint="eastAsia"/>
          <w:lang w:eastAsia="zh-CN"/>
        </w:rPr>
        <w:t>t</w:t>
      </w:r>
      <w:r w:rsidRPr="007020E6">
        <w:rPr>
          <w:lang w:eastAsia="zh-CN"/>
        </w:rPr>
        <w:t>he transmission of transportation organization, and their role in emergency response.</w:t>
      </w:r>
    </w:p>
    <w:p w14:paraId="6F80EA3F" w14:textId="071BC500" w:rsidR="00EE1116" w:rsidRPr="006922DC" w:rsidRDefault="00CF2C86" w:rsidP="00CF2C86">
      <w:pPr>
        <w:pStyle w:val="Heading2"/>
        <w:rPr>
          <w:lang w:eastAsia="zh-CN"/>
        </w:rPr>
      </w:pPr>
      <w:bookmarkStart w:id="8" w:name="_Toc62829643"/>
      <w:r w:rsidRPr="00966319">
        <w:rPr>
          <w:lang w:eastAsia="zh-CN"/>
        </w:rPr>
        <w:t xml:space="preserve">Impact </w:t>
      </w:r>
      <w:r w:rsidR="003E2432">
        <w:rPr>
          <w:lang w:eastAsia="zh-CN"/>
        </w:rPr>
        <w:t>ON</w:t>
      </w:r>
      <w:r w:rsidRPr="00966319">
        <w:rPr>
          <w:lang w:eastAsia="zh-CN"/>
        </w:rPr>
        <w:t xml:space="preserve"> </w:t>
      </w:r>
      <w:r w:rsidRPr="006922DC">
        <w:rPr>
          <w:lang w:eastAsia="zh-CN"/>
        </w:rPr>
        <w:t xml:space="preserve">VTS </w:t>
      </w:r>
      <w:r w:rsidR="008735EA" w:rsidRPr="006922DC">
        <w:rPr>
          <w:lang w:eastAsia="zh-CN"/>
        </w:rPr>
        <w:t>INSTRUMENTS</w:t>
      </w:r>
      <w:bookmarkEnd w:id="8"/>
    </w:p>
    <w:p w14:paraId="3FA770B1" w14:textId="77777777" w:rsidR="00EE1116" w:rsidRPr="009B4814" w:rsidRDefault="00EE1116" w:rsidP="00EE1116">
      <w:pPr>
        <w:pStyle w:val="Heading2separationline"/>
        <w:rPr>
          <w:lang w:eastAsia="zh-CN"/>
        </w:rPr>
      </w:pPr>
    </w:p>
    <w:p w14:paraId="2B0BA488" w14:textId="003C3CC9" w:rsidR="0073282D" w:rsidRPr="007471FF" w:rsidRDefault="00A1220A" w:rsidP="00C05851">
      <w:pPr>
        <w:pStyle w:val="Bullet1"/>
        <w:numPr>
          <w:ilvl w:val="0"/>
          <w:numId w:val="0"/>
        </w:numPr>
        <w:jc w:val="both"/>
        <w:rPr>
          <w:lang w:eastAsia="zh-CN"/>
        </w:rPr>
      </w:pPr>
      <w:r w:rsidRPr="00A1220A">
        <w:rPr>
          <w:lang w:eastAsia="zh-CN"/>
        </w:rPr>
        <w:t xml:space="preserve">According to </w:t>
      </w:r>
      <w:r w:rsidRPr="00A1220A">
        <w:rPr>
          <w:i/>
          <w:lang w:eastAsia="zh-CN"/>
        </w:rPr>
        <w:t>IALA Standards S1040 (edition 1.1)</w:t>
      </w:r>
      <w:r w:rsidRPr="00A1220A">
        <w:rPr>
          <w:lang w:eastAsia="zh-CN"/>
        </w:rPr>
        <w:t xml:space="preserve">, there are 4 standards, 15 recommendations and 34 guidelines related to VTS at present. The contents of these documents are all for traditional vessels and traditional VTS. </w:t>
      </w:r>
      <w:r w:rsidRPr="00A1220A">
        <w:rPr>
          <w:lang w:eastAsia="zh-CN"/>
        </w:rPr>
        <w:lastRenderedPageBreak/>
        <w:t xml:space="preserve">Some provisions do not meet the requirements of MASS and future VTS. Therefore, these documents need to be reviewed, </w:t>
      </w:r>
      <w:r w:rsidR="00966319">
        <w:rPr>
          <w:lang w:eastAsia="zh-CN"/>
        </w:rPr>
        <w:t xml:space="preserve">and </w:t>
      </w:r>
      <w:r w:rsidRPr="00A1220A">
        <w:rPr>
          <w:lang w:eastAsia="zh-CN"/>
        </w:rPr>
        <w:t>the content do not meet the requirements should be revised.</w:t>
      </w:r>
      <w:r w:rsidR="006D2E90" w:rsidRPr="006D2E90">
        <w:t xml:space="preserve"> </w:t>
      </w:r>
      <w:r w:rsidR="006D2E90" w:rsidRPr="006D2E90">
        <w:rPr>
          <w:lang w:eastAsia="zh-CN"/>
        </w:rPr>
        <w:t xml:space="preserve">Refer to IMO documents </w:t>
      </w:r>
      <w:r w:rsidR="006D2E90">
        <w:rPr>
          <w:rFonts w:hint="eastAsia"/>
          <w:lang w:eastAsia="zh-CN"/>
        </w:rPr>
        <w:t>scoping</w:t>
      </w:r>
      <w:r w:rsidR="006D2E90" w:rsidRPr="006D2E90">
        <w:rPr>
          <w:lang w:eastAsia="zh-CN"/>
        </w:rPr>
        <w:t xml:space="preserve"> method, considering the characteristics of the VTS document, thi</w:t>
      </w:r>
      <w:r w:rsidR="006D2E90" w:rsidRPr="006922DC">
        <w:rPr>
          <w:lang w:eastAsia="zh-CN"/>
        </w:rPr>
        <w:t>s gui</w:t>
      </w:r>
      <w:r w:rsidR="00966319" w:rsidRPr="006922DC">
        <w:rPr>
          <w:lang w:eastAsia="zh-CN"/>
        </w:rPr>
        <w:t>deline</w:t>
      </w:r>
      <w:r w:rsidR="006D2E90" w:rsidRPr="006922DC">
        <w:rPr>
          <w:lang w:eastAsia="zh-CN"/>
        </w:rPr>
        <w:t xml:space="preserve"> provided </w:t>
      </w:r>
      <w:r w:rsidR="00966319" w:rsidRPr="006922DC">
        <w:rPr>
          <w:lang w:eastAsia="zh-CN"/>
        </w:rPr>
        <w:t>scoping</w:t>
      </w:r>
      <w:r w:rsidR="006D2E90" w:rsidRPr="006922DC">
        <w:rPr>
          <w:lang w:eastAsia="zh-CN"/>
        </w:rPr>
        <w:t xml:space="preserve"> metho</w:t>
      </w:r>
      <w:r w:rsidR="006D2E90" w:rsidRPr="006D2E90">
        <w:rPr>
          <w:lang w:eastAsia="zh-CN"/>
        </w:rPr>
        <w:t xml:space="preserve">d in annex A, and listed IALA - VTS </w:t>
      </w:r>
      <w:r w:rsidR="006D2E90">
        <w:rPr>
          <w:lang w:eastAsia="zh-CN"/>
        </w:rPr>
        <w:t>documents affected by the MASS</w:t>
      </w:r>
      <w:r w:rsidR="006D2E90">
        <w:rPr>
          <w:rFonts w:hint="eastAsia"/>
          <w:lang w:eastAsia="zh-CN"/>
        </w:rPr>
        <w:t xml:space="preserve"> </w:t>
      </w:r>
      <w:r w:rsidR="006D2E90" w:rsidRPr="006D2E90">
        <w:rPr>
          <w:lang w:eastAsia="zh-CN"/>
        </w:rPr>
        <w:t>and summarizes the result in annex B.</w:t>
      </w:r>
    </w:p>
    <w:p w14:paraId="5ED63674" w14:textId="735A2DB1" w:rsidR="00EE1116" w:rsidRDefault="00034DE5" w:rsidP="00034DE5">
      <w:pPr>
        <w:pStyle w:val="Heading2"/>
        <w:rPr>
          <w:lang w:eastAsia="zh-CN"/>
        </w:rPr>
      </w:pPr>
      <w:bookmarkStart w:id="9" w:name="_Toc62829644"/>
      <w:r w:rsidRPr="00034DE5">
        <w:rPr>
          <w:lang w:eastAsia="zh-CN"/>
        </w:rPr>
        <w:t>NETWORK SECURITY</w:t>
      </w:r>
      <w:bookmarkEnd w:id="9"/>
    </w:p>
    <w:p w14:paraId="5AF3E717" w14:textId="77777777" w:rsidR="00EE1116" w:rsidRPr="009B4814" w:rsidRDefault="00EE1116" w:rsidP="00EE1116">
      <w:pPr>
        <w:pStyle w:val="Heading2separationline"/>
      </w:pPr>
    </w:p>
    <w:p w14:paraId="6BD245AE" w14:textId="39ECF289" w:rsidR="00E12E2D" w:rsidRPr="00E12E2D" w:rsidRDefault="00034DE5" w:rsidP="00E10B37">
      <w:pPr>
        <w:pStyle w:val="Bullet1"/>
        <w:numPr>
          <w:ilvl w:val="0"/>
          <w:numId w:val="0"/>
        </w:numPr>
        <w:jc w:val="both"/>
        <w:rPr>
          <w:lang w:eastAsia="zh-CN"/>
        </w:rPr>
      </w:pPr>
      <w:r w:rsidRPr="00034DE5">
        <w:rPr>
          <w:lang w:eastAsia="zh-CN"/>
        </w:rPr>
        <w:t xml:space="preserve">Considering </w:t>
      </w:r>
      <w:r w:rsidR="00E12E2D" w:rsidRPr="00E12E2D">
        <w:rPr>
          <w:lang w:eastAsia="zh-CN"/>
        </w:rPr>
        <w:t>the increasing frequency of hacker attacks on ships and shipping companies in recent years,</w:t>
      </w:r>
      <w:r w:rsidR="00E12E2D">
        <w:rPr>
          <w:lang w:eastAsia="zh-CN"/>
        </w:rPr>
        <w:t xml:space="preserve"> and </w:t>
      </w:r>
      <w:r w:rsidRPr="00034DE5">
        <w:rPr>
          <w:lang w:eastAsia="zh-CN"/>
        </w:rPr>
        <w:t xml:space="preserve">the technical characteristics of MASS, </w:t>
      </w:r>
      <w:r w:rsidR="00E12E2D" w:rsidRPr="00E12E2D">
        <w:rPr>
          <w:lang w:eastAsia="zh-CN"/>
        </w:rPr>
        <w:t>the interaction between VTS and MASS or MASS remote control stations will be complet</w:t>
      </w:r>
      <w:r w:rsidR="00E12E2D">
        <w:rPr>
          <w:lang w:eastAsia="zh-CN"/>
        </w:rPr>
        <w:t>ely exposed to cyber hackers. O</w:t>
      </w:r>
      <w:r w:rsidR="00E12E2D" w:rsidRPr="00E12E2D">
        <w:rPr>
          <w:lang w:eastAsia="zh-CN"/>
        </w:rPr>
        <w:t>nce it is successfully attacked by hackers, it will pose a major threat to maritime traffic safety and marine environmental protection in the VTS area.</w:t>
      </w:r>
      <w:r w:rsidR="00E12E2D">
        <w:rPr>
          <w:rFonts w:hint="eastAsia"/>
          <w:lang w:eastAsia="zh-CN"/>
        </w:rPr>
        <w:t xml:space="preserve"> </w:t>
      </w:r>
      <w:r w:rsidR="00E12E2D">
        <w:rPr>
          <w:lang w:eastAsia="zh-CN"/>
        </w:rPr>
        <w:t xml:space="preserve">Therefore, </w:t>
      </w:r>
      <w:r w:rsidRPr="00034DE5">
        <w:rPr>
          <w:lang w:eastAsia="zh-CN"/>
        </w:rPr>
        <w:t>network security must be paid enough attention.</w:t>
      </w:r>
    </w:p>
    <w:p w14:paraId="3BB4E968" w14:textId="25EF7087" w:rsidR="00EE1116" w:rsidRDefault="00A954BD" w:rsidP="005A2DFD">
      <w:pPr>
        <w:pStyle w:val="Heading2"/>
        <w:rPr>
          <w:lang w:eastAsia="zh-CN"/>
        </w:rPr>
      </w:pPr>
      <w:r>
        <w:rPr>
          <w:rFonts w:hint="eastAsia"/>
          <w:lang w:eastAsia="zh-CN"/>
        </w:rPr>
        <w:t xml:space="preserve"> </w:t>
      </w:r>
      <w:bookmarkStart w:id="10" w:name="_Toc62829645"/>
      <w:r w:rsidR="005A2DFD" w:rsidRPr="005A2DFD">
        <w:rPr>
          <w:lang w:eastAsia="zh-CN"/>
        </w:rPr>
        <w:t>OTHER</w:t>
      </w:r>
      <w:bookmarkEnd w:id="10"/>
    </w:p>
    <w:p w14:paraId="266B03FE" w14:textId="77777777" w:rsidR="00EE1116" w:rsidRPr="009B4814" w:rsidRDefault="00EE1116" w:rsidP="00EE1116">
      <w:pPr>
        <w:pStyle w:val="Heading2separationline"/>
      </w:pPr>
    </w:p>
    <w:p w14:paraId="7284DD25" w14:textId="1F4CA7F6" w:rsidR="00EE1116" w:rsidRPr="007471FF" w:rsidRDefault="009E6C32" w:rsidP="00EE1116">
      <w:pPr>
        <w:pStyle w:val="Bullet1"/>
        <w:numPr>
          <w:ilvl w:val="0"/>
          <w:numId w:val="0"/>
        </w:numPr>
      </w:pPr>
      <w:r>
        <w:t>XXXXXXXXXX</w:t>
      </w:r>
    </w:p>
    <w:p w14:paraId="66C88283" w14:textId="6DBCB78B" w:rsidR="003E5A96" w:rsidRDefault="00B45E4D" w:rsidP="00B45E4D">
      <w:pPr>
        <w:pStyle w:val="Heading1"/>
      </w:pPr>
      <w:bookmarkStart w:id="11" w:name="_Toc62829646"/>
      <w:r w:rsidRPr="00B45E4D">
        <w:rPr>
          <w:lang w:eastAsia="zh-CN"/>
        </w:rPr>
        <w:t>Methods of scoping VTS documents</w:t>
      </w:r>
      <w:bookmarkEnd w:id="11"/>
    </w:p>
    <w:p w14:paraId="1E0AD15A" w14:textId="77777777" w:rsidR="003E5A96" w:rsidRPr="003E5A96" w:rsidRDefault="003E5A96" w:rsidP="003E5A96">
      <w:pPr>
        <w:pStyle w:val="Heading1separatationline"/>
      </w:pPr>
    </w:p>
    <w:p w14:paraId="2871AF66" w14:textId="22DCC4EE" w:rsidR="00B45E4D" w:rsidRDefault="00B45E4D" w:rsidP="00C05851">
      <w:pPr>
        <w:pStyle w:val="BodyText"/>
        <w:jc w:val="both"/>
        <w:rPr>
          <w:lang w:eastAsia="zh-CN"/>
        </w:rPr>
      </w:pPr>
      <w:bookmarkStart w:id="12" w:name="_Hlk52613812"/>
      <w:r w:rsidRPr="00F42318">
        <w:rPr>
          <w:lang w:eastAsia="zh-CN"/>
        </w:rPr>
        <w:t xml:space="preserve">The purpose of this section is to evaluate the possible impact of </w:t>
      </w:r>
      <w:r>
        <w:rPr>
          <w:lang w:eastAsia="zh-CN"/>
        </w:rPr>
        <w:t>MASS</w:t>
      </w:r>
      <w:r w:rsidRPr="00F42318">
        <w:rPr>
          <w:lang w:eastAsia="zh-CN"/>
        </w:rPr>
        <w:t xml:space="preserve"> on the existing </w:t>
      </w:r>
      <w:r>
        <w:rPr>
          <w:lang w:eastAsia="zh-CN"/>
        </w:rPr>
        <w:t xml:space="preserve">IALA-VTS </w:t>
      </w:r>
      <w:r w:rsidRPr="00F42318">
        <w:rPr>
          <w:lang w:eastAsia="zh-CN"/>
        </w:rPr>
        <w:t>documents and provide refer</w:t>
      </w:r>
      <w:r w:rsidRPr="006922DC">
        <w:rPr>
          <w:lang w:eastAsia="zh-CN"/>
        </w:rPr>
        <w:t xml:space="preserve">ence for </w:t>
      </w:r>
      <w:r w:rsidR="006922DC">
        <w:rPr>
          <w:rFonts w:hint="eastAsia"/>
          <w:lang w:eastAsia="zh-CN"/>
        </w:rPr>
        <w:t>competent</w:t>
      </w:r>
      <w:r w:rsidR="006922DC">
        <w:rPr>
          <w:lang w:eastAsia="zh-CN"/>
        </w:rPr>
        <w:t xml:space="preserve"> </w:t>
      </w:r>
      <w:r w:rsidRPr="006922DC">
        <w:rPr>
          <w:lang w:eastAsia="zh-CN"/>
        </w:rPr>
        <w:t>authorities.</w:t>
      </w:r>
    </w:p>
    <w:p w14:paraId="2C62AF87" w14:textId="2AFA8B10" w:rsidR="00B45E4D" w:rsidRDefault="00B45E4D" w:rsidP="00C05851">
      <w:pPr>
        <w:pStyle w:val="BodyText"/>
        <w:jc w:val="both"/>
        <w:rPr>
          <w:lang w:eastAsia="zh-CN"/>
        </w:rPr>
      </w:pPr>
      <w:r>
        <w:rPr>
          <w:rFonts w:hint="eastAsia"/>
          <w:lang w:eastAsia="zh-CN"/>
        </w:rPr>
        <w:t>T</w:t>
      </w:r>
      <w:r>
        <w:rPr>
          <w:lang w:eastAsia="zh-CN"/>
        </w:rPr>
        <w:t>his Method sorts out four differen</w:t>
      </w:r>
      <w:r w:rsidRPr="006922DC">
        <w:rPr>
          <w:lang w:eastAsia="zh-CN"/>
        </w:rPr>
        <w:t>t degrees of autonom</w:t>
      </w:r>
      <w:r w:rsidRPr="006922DC">
        <w:rPr>
          <w:rFonts w:hint="eastAsia"/>
          <w:lang w:eastAsia="zh-CN"/>
        </w:rPr>
        <w:t>ous</w:t>
      </w:r>
      <w:r w:rsidRPr="006922DC">
        <w:rPr>
          <w:lang w:eastAsia="zh-CN"/>
        </w:rPr>
        <w:t xml:space="preserve"> </w:t>
      </w:r>
      <w:r w:rsidRPr="006922DC">
        <w:rPr>
          <w:rFonts w:hint="eastAsia"/>
          <w:lang w:eastAsia="zh-CN"/>
        </w:rPr>
        <w:t>ships</w:t>
      </w:r>
      <w:r w:rsidRPr="006922DC">
        <w:rPr>
          <w:lang w:eastAsia="zh-CN"/>
        </w:rPr>
        <w:t>, which is divided into two steps (Refer to Annex A for specific operation process)</w:t>
      </w:r>
      <w:r w:rsidR="00966319" w:rsidRPr="006922DC">
        <w:rPr>
          <w:lang w:eastAsia="zh-CN"/>
        </w:rPr>
        <w:t>.</w:t>
      </w:r>
    </w:p>
    <w:p w14:paraId="60F48EDB" w14:textId="77777777" w:rsidR="00B45E4D" w:rsidRDefault="00B45E4D" w:rsidP="00B45E4D">
      <w:pPr>
        <w:pStyle w:val="BodyText"/>
        <w:rPr>
          <w:lang w:eastAsia="zh-CN"/>
        </w:rPr>
      </w:pPr>
      <w:r>
        <w:rPr>
          <w:lang w:eastAsia="zh-CN"/>
        </w:rPr>
        <w:t>The first step is to scope the relevant VTS documents of IALA and analyse the potential gaps;</w:t>
      </w:r>
    </w:p>
    <w:p w14:paraId="04043888" w14:textId="65791F31" w:rsidR="00B45E4D" w:rsidRPr="00B45E4D" w:rsidRDefault="00B45E4D" w:rsidP="009E6C32">
      <w:pPr>
        <w:pStyle w:val="BodyText"/>
        <w:rPr>
          <w:lang w:eastAsia="zh-CN"/>
        </w:rPr>
      </w:pPr>
      <w:r>
        <w:rPr>
          <w:lang w:eastAsia="zh-CN"/>
        </w:rPr>
        <w:t>The second step is to analyse the existing gap and determine the appropriate solution.</w:t>
      </w:r>
    </w:p>
    <w:p w14:paraId="290BCEE6" w14:textId="4C5F2D93" w:rsidR="004F3F17" w:rsidRPr="004F3F17" w:rsidRDefault="003E2432" w:rsidP="00B45E4D">
      <w:pPr>
        <w:pStyle w:val="Heading1"/>
        <w:rPr>
          <w:lang w:eastAsia="zh-CN"/>
        </w:rPr>
      </w:pPr>
      <w:bookmarkStart w:id="13" w:name="_Toc62829647"/>
      <w:bookmarkEnd w:id="12"/>
      <w:r>
        <w:rPr>
          <w:lang w:eastAsia="zh-CN"/>
        </w:rPr>
        <w:t xml:space="preserve">FUTURE </w:t>
      </w:r>
      <w:r w:rsidR="00B45E4D" w:rsidRPr="00B45E4D">
        <w:rPr>
          <w:lang w:eastAsia="zh-CN"/>
        </w:rPr>
        <w:t>development of VTS</w:t>
      </w:r>
      <w:bookmarkEnd w:id="13"/>
    </w:p>
    <w:p w14:paraId="1CEE8ED4" w14:textId="77777777" w:rsidR="007471FF" w:rsidRDefault="007471FF" w:rsidP="007471FF">
      <w:pPr>
        <w:pStyle w:val="Heading1separatationline"/>
        <w:rPr>
          <w:lang w:eastAsia="zh-CN"/>
        </w:rPr>
      </w:pPr>
    </w:p>
    <w:p w14:paraId="787EA2FB" w14:textId="5BD4F1FE" w:rsidR="00536AEF" w:rsidRPr="00F74431" w:rsidRDefault="00B45E4D" w:rsidP="00C05851">
      <w:pPr>
        <w:pStyle w:val="BodyText"/>
        <w:jc w:val="both"/>
        <w:rPr>
          <w:lang w:eastAsia="zh-CN"/>
        </w:rPr>
      </w:pPr>
      <w:r w:rsidRPr="00797D1D">
        <w:rPr>
          <w:lang w:eastAsia="zh-CN"/>
        </w:rPr>
        <w:t xml:space="preserve">Considering the influence of </w:t>
      </w:r>
      <w:r>
        <w:rPr>
          <w:lang w:eastAsia="zh-CN"/>
        </w:rPr>
        <w:t>MASS</w:t>
      </w:r>
      <w:r w:rsidRPr="00797D1D">
        <w:rPr>
          <w:lang w:eastAsia="zh-CN"/>
        </w:rPr>
        <w:t xml:space="preserve">, this </w:t>
      </w:r>
      <w:r w:rsidR="005E230C">
        <w:rPr>
          <w:rFonts w:hint="eastAsia"/>
          <w:lang w:eastAsia="zh-CN"/>
        </w:rPr>
        <w:t>guide</w:t>
      </w:r>
      <w:r w:rsidR="00966319">
        <w:rPr>
          <w:lang w:eastAsia="zh-CN"/>
        </w:rPr>
        <w:t>line</w:t>
      </w:r>
      <w:r w:rsidRPr="00797D1D">
        <w:rPr>
          <w:lang w:eastAsia="zh-CN"/>
        </w:rPr>
        <w:t xml:space="preserve"> analy</w:t>
      </w:r>
      <w:r>
        <w:rPr>
          <w:lang w:eastAsia="zh-CN"/>
        </w:rPr>
        <w:t>s</w:t>
      </w:r>
      <w:r w:rsidRPr="00797D1D">
        <w:rPr>
          <w:lang w:eastAsia="zh-CN"/>
        </w:rPr>
        <w:t xml:space="preserve">es the future development of VTS from personnel, </w:t>
      </w:r>
      <w:r w:rsidR="00966319" w:rsidRPr="00797D1D">
        <w:rPr>
          <w:lang w:eastAsia="zh-CN"/>
        </w:rPr>
        <w:t>equipment, communication</w:t>
      </w:r>
      <w:r w:rsidRPr="00797D1D">
        <w:rPr>
          <w:lang w:eastAsia="zh-CN"/>
        </w:rPr>
        <w:t xml:space="preserve"> and operation</w:t>
      </w:r>
      <w:r w:rsidR="00C05851">
        <w:rPr>
          <w:lang w:eastAsia="zh-CN"/>
        </w:rPr>
        <w:t>al</w:t>
      </w:r>
      <w:r w:rsidRPr="00797D1D">
        <w:rPr>
          <w:lang w:eastAsia="zh-CN"/>
        </w:rPr>
        <w:t xml:space="preserve"> procedure</w:t>
      </w:r>
      <w:r w:rsidR="005E230C">
        <w:rPr>
          <w:rFonts w:hint="eastAsia"/>
          <w:lang w:eastAsia="zh-CN"/>
        </w:rPr>
        <w:t>.</w:t>
      </w:r>
    </w:p>
    <w:p w14:paraId="65E52E98" w14:textId="67268E48" w:rsidR="007471FF" w:rsidRDefault="005E230C" w:rsidP="005E230C">
      <w:pPr>
        <w:pStyle w:val="Heading2"/>
        <w:rPr>
          <w:lang w:eastAsia="zh-CN"/>
        </w:rPr>
      </w:pPr>
      <w:bookmarkStart w:id="14" w:name="_Toc62829648"/>
      <w:r w:rsidRPr="005E230C">
        <w:rPr>
          <w:lang w:eastAsia="zh-CN"/>
        </w:rPr>
        <w:t>training</w:t>
      </w:r>
      <w:bookmarkEnd w:id="14"/>
    </w:p>
    <w:p w14:paraId="48C027FB" w14:textId="77777777" w:rsidR="007471FF" w:rsidRPr="007471FF" w:rsidRDefault="007471FF" w:rsidP="007471FF">
      <w:pPr>
        <w:pStyle w:val="Heading2separationline"/>
        <w:rPr>
          <w:lang w:eastAsia="zh-CN"/>
        </w:rPr>
      </w:pPr>
    </w:p>
    <w:p w14:paraId="3ED986BC" w14:textId="26985062" w:rsidR="00536AEF" w:rsidRPr="005E230C" w:rsidRDefault="005E230C" w:rsidP="00C05851">
      <w:pPr>
        <w:pStyle w:val="BodyText"/>
        <w:jc w:val="both"/>
        <w:rPr>
          <w:lang w:eastAsia="zh-CN"/>
        </w:rPr>
      </w:pPr>
      <w:r>
        <w:rPr>
          <w:lang w:eastAsia="zh-CN"/>
        </w:rPr>
        <w:t>C</w:t>
      </w:r>
      <w:r>
        <w:rPr>
          <w:rFonts w:hint="eastAsia"/>
          <w:lang w:eastAsia="zh-CN"/>
        </w:rPr>
        <w:t>onsidering</w:t>
      </w:r>
      <w:r w:rsidRPr="00797D1D">
        <w:rPr>
          <w:lang w:eastAsia="zh-CN"/>
        </w:rPr>
        <w:t xml:space="preserve"> the characteristics of</w:t>
      </w:r>
      <w:r>
        <w:rPr>
          <w:rFonts w:hint="eastAsia"/>
          <w:lang w:eastAsia="zh-CN"/>
        </w:rPr>
        <w:t xml:space="preserve"> MASS</w:t>
      </w:r>
      <w:r w:rsidRPr="00797D1D">
        <w:rPr>
          <w:lang w:eastAsia="zh-CN"/>
        </w:rPr>
        <w:t>, special train</w:t>
      </w:r>
      <w:r w:rsidRPr="006922DC">
        <w:rPr>
          <w:lang w:eastAsia="zh-CN"/>
        </w:rPr>
        <w:t xml:space="preserve">ing courses </w:t>
      </w:r>
      <w:r w:rsidR="00966319" w:rsidRPr="006922DC">
        <w:rPr>
          <w:lang w:eastAsia="zh-CN"/>
        </w:rPr>
        <w:t>should be supplemented</w:t>
      </w:r>
      <w:r w:rsidRPr="006922DC">
        <w:rPr>
          <w:lang w:eastAsia="zh-CN"/>
        </w:rPr>
        <w:t>, includin</w:t>
      </w:r>
      <w:r w:rsidRPr="00797D1D">
        <w:rPr>
          <w:lang w:eastAsia="zh-CN"/>
        </w:rPr>
        <w:t xml:space="preserve">g the use of new equipment, the improvement of network security awareness, the familiarity with the characteristics of </w:t>
      </w:r>
      <w:r>
        <w:rPr>
          <w:lang w:eastAsia="zh-CN"/>
        </w:rPr>
        <w:t>MASS</w:t>
      </w:r>
      <w:r w:rsidRPr="00797D1D">
        <w:rPr>
          <w:lang w:eastAsia="zh-CN"/>
        </w:rPr>
        <w:t xml:space="preserve"> and </w:t>
      </w:r>
      <w:r w:rsidR="00966319" w:rsidRPr="006922DC">
        <w:rPr>
          <w:lang w:eastAsia="zh-CN"/>
        </w:rPr>
        <w:t>take effective countermeasures</w:t>
      </w:r>
      <w:r w:rsidRPr="006922DC">
        <w:rPr>
          <w:lang w:eastAsia="zh-CN"/>
        </w:rPr>
        <w:t>.</w:t>
      </w:r>
    </w:p>
    <w:p w14:paraId="55ADD8BD" w14:textId="2F9A2BB8" w:rsidR="009E6C32" w:rsidRDefault="005E230C" w:rsidP="009E6C32">
      <w:pPr>
        <w:pStyle w:val="Heading2"/>
        <w:rPr>
          <w:lang w:eastAsia="zh-CN"/>
        </w:rPr>
      </w:pPr>
      <w:bookmarkStart w:id="15" w:name="_Toc62829649"/>
      <w:r w:rsidRPr="00561B38">
        <w:rPr>
          <w:lang w:eastAsia="zh-CN"/>
        </w:rPr>
        <w:t>Application of new technolog</w:t>
      </w:r>
      <w:bookmarkEnd w:id="15"/>
      <w:r w:rsidR="00C05851">
        <w:rPr>
          <w:lang w:eastAsia="zh-CN"/>
        </w:rPr>
        <w:t>ies</w:t>
      </w:r>
    </w:p>
    <w:p w14:paraId="0960B97C" w14:textId="77777777" w:rsidR="009E6C32" w:rsidRPr="007471FF" w:rsidRDefault="009E6C32" w:rsidP="009E6C32">
      <w:pPr>
        <w:pStyle w:val="Heading2separationline"/>
        <w:rPr>
          <w:lang w:eastAsia="zh-CN"/>
        </w:rPr>
      </w:pPr>
    </w:p>
    <w:p w14:paraId="3D92F5F9" w14:textId="77777777" w:rsidR="002F57F2" w:rsidRDefault="0037060F" w:rsidP="00B36586">
      <w:pPr>
        <w:pStyle w:val="BodyText"/>
        <w:numPr>
          <w:ilvl w:val="0"/>
          <w:numId w:val="43"/>
        </w:numPr>
        <w:rPr>
          <w:lang w:eastAsia="zh-CN"/>
        </w:rPr>
      </w:pPr>
      <w:r w:rsidRPr="006922DC">
        <w:rPr>
          <w:lang w:eastAsia="zh-CN"/>
        </w:rPr>
        <w:t xml:space="preserve">VTS intelligence, </w:t>
      </w:r>
      <w:r w:rsidR="002F57F2">
        <w:rPr>
          <w:lang w:eastAsia="zh-CN"/>
        </w:rPr>
        <w:t xml:space="preserve">big data and more advanced technologies will be used in the future VTS. </w:t>
      </w:r>
    </w:p>
    <w:p w14:paraId="007DBCD1" w14:textId="77777777" w:rsidR="00B36586" w:rsidRDefault="002F57F2" w:rsidP="00B36586">
      <w:pPr>
        <w:pStyle w:val="BodyText"/>
        <w:numPr>
          <w:ilvl w:val="0"/>
          <w:numId w:val="43"/>
        </w:numPr>
        <w:rPr>
          <w:lang w:eastAsia="zh-CN"/>
        </w:rPr>
      </w:pPr>
      <w:r>
        <w:rPr>
          <w:lang w:eastAsia="zh-CN"/>
        </w:rPr>
        <w:t xml:space="preserve">The development of MASS has put forward higher requirements for </w:t>
      </w:r>
      <w:r w:rsidR="003C624C" w:rsidRPr="006922DC">
        <w:rPr>
          <w:lang w:eastAsia="zh-CN"/>
        </w:rPr>
        <w:t>network</w:t>
      </w:r>
      <w:r w:rsidR="0037060F" w:rsidRPr="006922DC">
        <w:rPr>
          <w:lang w:eastAsia="zh-CN"/>
        </w:rPr>
        <w:t xml:space="preserve"> reliability</w:t>
      </w:r>
      <w:r>
        <w:rPr>
          <w:lang w:eastAsia="zh-CN"/>
        </w:rPr>
        <w:t xml:space="preserve"> of VTS. </w:t>
      </w:r>
    </w:p>
    <w:p w14:paraId="79056B2C" w14:textId="72C13F7E" w:rsidR="00536AEF" w:rsidRPr="007471FF" w:rsidRDefault="003C624C" w:rsidP="009E6C32">
      <w:pPr>
        <w:pStyle w:val="BodyText"/>
        <w:rPr>
          <w:lang w:eastAsia="zh-CN"/>
        </w:rPr>
      </w:pPr>
      <w:r>
        <w:rPr>
          <w:lang w:eastAsia="zh-CN"/>
        </w:rPr>
        <w:t>……</w:t>
      </w:r>
    </w:p>
    <w:p w14:paraId="1BC0C204" w14:textId="5D653CE1" w:rsidR="009E6C32" w:rsidRDefault="005E230C" w:rsidP="009E6C32">
      <w:pPr>
        <w:pStyle w:val="Heading2"/>
      </w:pPr>
      <w:bookmarkStart w:id="16" w:name="_Toc62829650"/>
      <w:r w:rsidRPr="00561B38">
        <w:rPr>
          <w:lang w:eastAsia="zh-CN"/>
        </w:rPr>
        <w:t>VTS communication</w:t>
      </w:r>
      <w:bookmarkEnd w:id="16"/>
    </w:p>
    <w:p w14:paraId="4CDFE26D" w14:textId="77777777" w:rsidR="009E6C32" w:rsidRPr="007471FF" w:rsidRDefault="009E6C32" w:rsidP="009E6C32">
      <w:pPr>
        <w:pStyle w:val="Heading2separationline"/>
      </w:pPr>
    </w:p>
    <w:p w14:paraId="5155362E" w14:textId="6FF0CBC0" w:rsidR="005E230C" w:rsidRPr="005E230C" w:rsidRDefault="005E230C" w:rsidP="009E6C32">
      <w:pPr>
        <w:pStyle w:val="BodyText"/>
        <w:rPr>
          <w:lang w:eastAsia="zh-CN"/>
        </w:rPr>
      </w:pPr>
      <w:r w:rsidRPr="00B663C8">
        <w:rPr>
          <w:lang w:eastAsia="zh-CN"/>
        </w:rPr>
        <w:t xml:space="preserve">VTS digital transmission, unified data exchange mode and data format, seamless connection with </w:t>
      </w:r>
      <w:r>
        <w:rPr>
          <w:lang w:eastAsia="zh-CN"/>
        </w:rPr>
        <w:t>MASS</w:t>
      </w:r>
      <w:r w:rsidRPr="00B663C8">
        <w:rPr>
          <w:lang w:eastAsia="zh-CN"/>
        </w:rPr>
        <w:t>.</w:t>
      </w:r>
    </w:p>
    <w:p w14:paraId="0FDDE08B" w14:textId="6E6FC2AF" w:rsidR="007471FF" w:rsidRDefault="005E230C" w:rsidP="007471FF">
      <w:pPr>
        <w:pStyle w:val="Heading2"/>
      </w:pPr>
      <w:bookmarkStart w:id="17" w:name="_Toc62829651"/>
      <w:r w:rsidRPr="00B663C8">
        <w:rPr>
          <w:lang w:eastAsia="zh-CN"/>
        </w:rPr>
        <w:t>Operation procedure</w:t>
      </w:r>
      <w:bookmarkEnd w:id="17"/>
      <w:r w:rsidR="00671111">
        <w:rPr>
          <w:lang w:eastAsia="zh-CN"/>
        </w:rPr>
        <w:t>s</w:t>
      </w:r>
    </w:p>
    <w:p w14:paraId="3F2EB516" w14:textId="77777777" w:rsidR="007471FF" w:rsidRPr="007471FF" w:rsidRDefault="007471FF" w:rsidP="007471FF">
      <w:pPr>
        <w:pStyle w:val="Heading2separationline"/>
      </w:pPr>
    </w:p>
    <w:p w14:paraId="69063626" w14:textId="49FAB7FE" w:rsidR="00295331" w:rsidRDefault="005E230C" w:rsidP="003E2432">
      <w:pPr>
        <w:pStyle w:val="BodyText"/>
        <w:rPr>
          <w:lang w:eastAsia="zh-CN"/>
        </w:rPr>
      </w:pPr>
      <w:r w:rsidRPr="00B663C8">
        <w:rPr>
          <w:lang w:eastAsia="zh-CN"/>
        </w:rPr>
        <w:t xml:space="preserve">VTS service should </w:t>
      </w:r>
      <w:r w:rsidR="00AE1F7B">
        <w:rPr>
          <w:lang w:eastAsia="zh-CN"/>
        </w:rPr>
        <w:t>support</w:t>
      </w:r>
      <w:r w:rsidRPr="00B663C8">
        <w:rPr>
          <w:lang w:eastAsia="zh-CN"/>
        </w:rPr>
        <w:t xml:space="preserve"> the development of intelligent ship</w:t>
      </w:r>
      <w:r w:rsidR="003C624C">
        <w:rPr>
          <w:lang w:eastAsia="zh-CN"/>
        </w:rPr>
        <w:t>s</w:t>
      </w:r>
      <w:r w:rsidR="00DF3BF9">
        <w:rPr>
          <w:lang w:eastAsia="zh-CN"/>
        </w:rPr>
        <w:t>,</w:t>
      </w:r>
      <w:r w:rsidRPr="00B663C8">
        <w:rPr>
          <w:lang w:eastAsia="zh-CN"/>
        </w:rPr>
        <w:t xml:space="preserve"> and continue to play the core role of </w:t>
      </w:r>
      <w:r w:rsidR="00AE1F7B">
        <w:rPr>
          <w:lang w:eastAsia="zh-CN"/>
        </w:rPr>
        <w:t>navigational</w:t>
      </w:r>
      <w:r w:rsidRPr="00B663C8">
        <w:rPr>
          <w:lang w:eastAsia="zh-CN"/>
        </w:rPr>
        <w:t xml:space="preserve"> safety</w:t>
      </w:r>
      <w:r w:rsidR="00671111">
        <w:rPr>
          <w:rFonts w:hint="eastAsia"/>
          <w:lang w:eastAsia="zh-CN"/>
        </w:rPr>
        <w:t>，</w:t>
      </w:r>
      <w:r w:rsidR="00671111">
        <w:rPr>
          <w:rFonts w:hint="eastAsia"/>
          <w:lang w:eastAsia="zh-CN"/>
        </w:rPr>
        <w:t>including</w:t>
      </w:r>
      <w:r w:rsidR="00671111">
        <w:rPr>
          <w:lang w:eastAsia="zh-CN"/>
        </w:rPr>
        <w:t xml:space="preserve"> </w:t>
      </w:r>
      <w:r w:rsidR="00671111">
        <w:rPr>
          <w:rFonts w:hint="eastAsia"/>
          <w:lang w:eastAsia="zh-CN"/>
        </w:rPr>
        <w:t>in</w:t>
      </w:r>
      <w:r w:rsidR="00AE1F7B">
        <w:rPr>
          <w:lang w:eastAsia="zh-CN"/>
        </w:rPr>
        <w:t>ternal</w:t>
      </w:r>
      <w:r w:rsidR="00671111">
        <w:rPr>
          <w:lang w:eastAsia="zh-CN"/>
        </w:rPr>
        <w:t xml:space="preserve"> </w:t>
      </w:r>
      <w:r w:rsidR="00671111">
        <w:rPr>
          <w:rFonts w:hint="eastAsia"/>
          <w:lang w:eastAsia="zh-CN"/>
        </w:rPr>
        <w:t>procedure</w:t>
      </w:r>
      <w:r w:rsidR="00671111">
        <w:rPr>
          <w:lang w:eastAsia="zh-CN"/>
        </w:rPr>
        <w:t>s, e</w:t>
      </w:r>
      <w:r w:rsidR="00671111" w:rsidRPr="00671111">
        <w:rPr>
          <w:lang w:eastAsia="zh-CN"/>
        </w:rPr>
        <w:t>xternal management and service procedures</w:t>
      </w:r>
      <w:r w:rsidR="00671111">
        <w:rPr>
          <w:lang w:eastAsia="zh-CN"/>
        </w:rPr>
        <w:t xml:space="preserve">, </w:t>
      </w:r>
      <w:r w:rsidR="00671111">
        <w:rPr>
          <w:rFonts w:hint="eastAsia"/>
          <w:lang w:eastAsia="zh-CN"/>
        </w:rPr>
        <w:t>emergency</w:t>
      </w:r>
      <w:r w:rsidR="00671111">
        <w:rPr>
          <w:lang w:eastAsia="zh-CN"/>
        </w:rPr>
        <w:t xml:space="preserve"> </w:t>
      </w:r>
      <w:r w:rsidR="00671111">
        <w:rPr>
          <w:rFonts w:hint="eastAsia"/>
          <w:lang w:eastAsia="zh-CN"/>
        </w:rPr>
        <w:t>procedure</w:t>
      </w:r>
      <w:r w:rsidR="00671111">
        <w:rPr>
          <w:lang w:eastAsia="zh-CN"/>
        </w:rPr>
        <w:t>s</w:t>
      </w:r>
      <w:r w:rsidR="00671111">
        <w:rPr>
          <w:rFonts w:hint="eastAsia"/>
          <w:lang w:eastAsia="zh-CN"/>
        </w:rPr>
        <w:t>.</w:t>
      </w:r>
    </w:p>
    <w:p w14:paraId="6B3D2932" w14:textId="77777777" w:rsidR="008735EA" w:rsidRDefault="008735EA" w:rsidP="008735EA">
      <w:pPr>
        <w:pStyle w:val="Heading2"/>
        <w:rPr>
          <w:lang w:eastAsia="zh-CN"/>
        </w:rPr>
      </w:pPr>
      <w:r w:rsidRPr="005A2DFD">
        <w:rPr>
          <w:lang w:eastAsia="zh-CN"/>
        </w:rPr>
        <w:lastRenderedPageBreak/>
        <w:t>OTHER</w:t>
      </w:r>
    </w:p>
    <w:p w14:paraId="2462501D" w14:textId="77777777" w:rsidR="008735EA" w:rsidRPr="009B4814" w:rsidRDefault="008735EA" w:rsidP="008735EA">
      <w:pPr>
        <w:pStyle w:val="Heading2separationline"/>
      </w:pPr>
    </w:p>
    <w:p w14:paraId="562CBA4A" w14:textId="7A4B3A17" w:rsidR="008735EA" w:rsidRPr="005E230C" w:rsidRDefault="008735EA" w:rsidP="008735EA">
      <w:pPr>
        <w:pStyle w:val="Bullet1"/>
        <w:numPr>
          <w:ilvl w:val="0"/>
          <w:numId w:val="0"/>
        </w:numPr>
      </w:pPr>
      <w:r>
        <w:t>XXXXXXXXXX</w:t>
      </w:r>
    </w:p>
    <w:p w14:paraId="7B1612AA" w14:textId="78E56C47" w:rsidR="007F7CBA" w:rsidRPr="00F55AD7" w:rsidRDefault="00F74431" w:rsidP="007F7CBA">
      <w:pPr>
        <w:pStyle w:val="Heading1"/>
      </w:pPr>
      <w:bookmarkStart w:id="18" w:name="_Toc49173705"/>
      <w:bookmarkStart w:id="19" w:name="_Toc49174142"/>
      <w:bookmarkStart w:id="20" w:name="_Toc49173706"/>
      <w:bookmarkStart w:id="21" w:name="_Toc49174143"/>
      <w:bookmarkStart w:id="22" w:name="_Toc49173707"/>
      <w:bookmarkStart w:id="23" w:name="_Toc49174144"/>
      <w:bookmarkStart w:id="24" w:name="_Toc49173708"/>
      <w:bookmarkStart w:id="25" w:name="_Toc49174145"/>
      <w:bookmarkStart w:id="26" w:name="_Toc49173709"/>
      <w:bookmarkStart w:id="27" w:name="_Toc49174146"/>
      <w:bookmarkStart w:id="28" w:name="_Toc49173710"/>
      <w:bookmarkStart w:id="29" w:name="_Toc49174147"/>
      <w:bookmarkStart w:id="30" w:name="_Toc49173711"/>
      <w:bookmarkStart w:id="31" w:name="_Toc49174148"/>
      <w:bookmarkStart w:id="32" w:name="_Toc49173712"/>
      <w:bookmarkStart w:id="33" w:name="_Toc49174149"/>
      <w:bookmarkStart w:id="34" w:name="_Toc49173713"/>
      <w:bookmarkStart w:id="35" w:name="_Toc49174150"/>
      <w:bookmarkStart w:id="36" w:name="_Toc49173714"/>
      <w:bookmarkStart w:id="37" w:name="_Toc49174151"/>
      <w:bookmarkStart w:id="38" w:name="_Toc49173715"/>
      <w:bookmarkStart w:id="39" w:name="_Toc49174152"/>
      <w:bookmarkStart w:id="40" w:name="_Toc49173716"/>
      <w:bookmarkStart w:id="41" w:name="_Toc49174153"/>
      <w:bookmarkStart w:id="42" w:name="_Toc49173717"/>
      <w:bookmarkStart w:id="43" w:name="_Toc49174154"/>
      <w:bookmarkStart w:id="44" w:name="_Toc49173718"/>
      <w:bookmarkStart w:id="45" w:name="_Toc49174155"/>
      <w:bookmarkStart w:id="46" w:name="_Toc49173719"/>
      <w:bookmarkStart w:id="47" w:name="_Toc49174156"/>
      <w:bookmarkStart w:id="48" w:name="_Toc49173720"/>
      <w:bookmarkStart w:id="49" w:name="_Toc49174157"/>
      <w:bookmarkStart w:id="50" w:name="_Toc49173721"/>
      <w:bookmarkStart w:id="51" w:name="_Toc49174158"/>
      <w:bookmarkStart w:id="52" w:name="_Toc49173722"/>
      <w:bookmarkStart w:id="53" w:name="_Toc49174159"/>
      <w:bookmarkStart w:id="54" w:name="_Toc49173723"/>
      <w:bookmarkStart w:id="55" w:name="_Toc49174160"/>
      <w:bookmarkStart w:id="56" w:name="_Toc49173724"/>
      <w:bookmarkStart w:id="57" w:name="_Toc49174161"/>
      <w:bookmarkStart w:id="58" w:name="_Toc49173725"/>
      <w:bookmarkStart w:id="59" w:name="_Toc49174162"/>
      <w:bookmarkStart w:id="60" w:name="_Toc49173726"/>
      <w:bookmarkStart w:id="61" w:name="_Toc49174163"/>
      <w:bookmarkStart w:id="62" w:name="_Toc49173727"/>
      <w:bookmarkStart w:id="63" w:name="_Toc49174164"/>
      <w:bookmarkStart w:id="64" w:name="_Toc49173728"/>
      <w:bookmarkStart w:id="65" w:name="_Toc49174165"/>
      <w:bookmarkStart w:id="66" w:name="_Toc49173729"/>
      <w:bookmarkStart w:id="67" w:name="_Toc49174166"/>
      <w:bookmarkStart w:id="68" w:name="_Toc49173730"/>
      <w:bookmarkStart w:id="69" w:name="_Toc49174167"/>
      <w:bookmarkStart w:id="70" w:name="_Toc49173731"/>
      <w:bookmarkStart w:id="71" w:name="_Toc49174168"/>
      <w:bookmarkStart w:id="72" w:name="_Toc49173732"/>
      <w:bookmarkStart w:id="73" w:name="_Toc49174169"/>
      <w:bookmarkStart w:id="74" w:name="_Toc49173733"/>
      <w:bookmarkStart w:id="75" w:name="_Toc49174170"/>
      <w:bookmarkStart w:id="76" w:name="_Toc49173734"/>
      <w:bookmarkStart w:id="77" w:name="_Toc49174171"/>
      <w:bookmarkStart w:id="78" w:name="_Toc49173735"/>
      <w:bookmarkStart w:id="79" w:name="_Toc49174172"/>
      <w:bookmarkStart w:id="80" w:name="_Toc49173736"/>
      <w:bookmarkStart w:id="81" w:name="_Toc49174173"/>
      <w:bookmarkStart w:id="82" w:name="_Toc49173737"/>
      <w:bookmarkStart w:id="83" w:name="_Toc49174174"/>
      <w:bookmarkStart w:id="84" w:name="_Toc49173738"/>
      <w:bookmarkStart w:id="85" w:name="_Toc49174175"/>
      <w:bookmarkStart w:id="86" w:name="_Toc49173739"/>
      <w:bookmarkStart w:id="87" w:name="_Toc49174176"/>
      <w:bookmarkStart w:id="88" w:name="_Toc49173740"/>
      <w:bookmarkStart w:id="89" w:name="_Toc49174177"/>
      <w:bookmarkStart w:id="90" w:name="_Toc49173741"/>
      <w:bookmarkStart w:id="91" w:name="_Toc49174178"/>
      <w:bookmarkStart w:id="92" w:name="_Toc49173742"/>
      <w:bookmarkStart w:id="93" w:name="_Toc49174179"/>
      <w:bookmarkStart w:id="94" w:name="_Toc49173743"/>
      <w:bookmarkStart w:id="95" w:name="_Toc49174180"/>
      <w:bookmarkStart w:id="96" w:name="_Toc49173744"/>
      <w:bookmarkStart w:id="97" w:name="_Toc49174181"/>
      <w:bookmarkStart w:id="98" w:name="_Toc49173745"/>
      <w:bookmarkStart w:id="99" w:name="_Toc49174182"/>
      <w:bookmarkStart w:id="100" w:name="_Toc49173746"/>
      <w:bookmarkStart w:id="101" w:name="_Toc49174183"/>
      <w:bookmarkStart w:id="102" w:name="_Toc49173747"/>
      <w:bookmarkStart w:id="103" w:name="_Toc49174184"/>
      <w:bookmarkStart w:id="104" w:name="_Toc49173748"/>
      <w:bookmarkStart w:id="105" w:name="_Toc49174185"/>
      <w:bookmarkStart w:id="106" w:name="_Toc49173749"/>
      <w:bookmarkStart w:id="107" w:name="_Toc49174186"/>
      <w:bookmarkStart w:id="108" w:name="_Toc49173750"/>
      <w:bookmarkStart w:id="109" w:name="_Toc49174187"/>
      <w:bookmarkStart w:id="110" w:name="_Toc49173751"/>
      <w:bookmarkStart w:id="111" w:name="_Toc49174188"/>
      <w:bookmarkStart w:id="112" w:name="_Toc49173752"/>
      <w:bookmarkStart w:id="113" w:name="_Toc49174189"/>
      <w:bookmarkStart w:id="114" w:name="_Toc49173753"/>
      <w:bookmarkStart w:id="115" w:name="_Toc49174190"/>
      <w:bookmarkStart w:id="116" w:name="_Toc49173754"/>
      <w:bookmarkStart w:id="117" w:name="_Toc49174191"/>
      <w:bookmarkStart w:id="118" w:name="_Toc49173755"/>
      <w:bookmarkStart w:id="119" w:name="_Toc49174192"/>
      <w:bookmarkStart w:id="120" w:name="_Toc49173756"/>
      <w:bookmarkStart w:id="121" w:name="_Toc49174193"/>
      <w:bookmarkStart w:id="122" w:name="_Toc49173757"/>
      <w:bookmarkStart w:id="123" w:name="_Toc49174194"/>
      <w:bookmarkStart w:id="124" w:name="_Toc49173758"/>
      <w:bookmarkStart w:id="125" w:name="_Toc49174195"/>
      <w:bookmarkStart w:id="126" w:name="_Toc49173759"/>
      <w:bookmarkStart w:id="127" w:name="_Toc49174196"/>
      <w:bookmarkStart w:id="128" w:name="_Toc49173760"/>
      <w:bookmarkStart w:id="129" w:name="_Toc49174197"/>
      <w:bookmarkStart w:id="130" w:name="_Toc49173761"/>
      <w:bookmarkStart w:id="131" w:name="_Toc49174198"/>
      <w:bookmarkStart w:id="132" w:name="_Toc49173762"/>
      <w:bookmarkStart w:id="133" w:name="_Toc49174199"/>
      <w:bookmarkStart w:id="134" w:name="_Toc49173763"/>
      <w:bookmarkStart w:id="135" w:name="_Toc49174200"/>
      <w:bookmarkStart w:id="136" w:name="_Toc49173764"/>
      <w:bookmarkStart w:id="137" w:name="_Toc49174201"/>
      <w:bookmarkStart w:id="138" w:name="_Toc49173765"/>
      <w:bookmarkStart w:id="139" w:name="_Toc49174202"/>
      <w:bookmarkStart w:id="140" w:name="_Toc49173766"/>
      <w:bookmarkStart w:id="141" w:name="_Toc49174203"/>
      <w:bookmarkStart w:id="142" w:name="_Toc49173767"/>
      <w:bookmarkStart w:id="143" w:name="_Toc49174204"/>
      <w:bookmarkStart w:id="144" w:name="_Toc49173768"/>
      <w:bookmarkStart w:id="145" w:name="_Toc49174205"/>
      <w:bookmarkStart w:id="146" w:name="_Toc49173769"/>
      <w:bookmarkStart w:id="147" w:name="_Toc49174206"/>
      <w:bookmarkStart w:id="148" w:name="_Toc49173770"/>
      <w:bookmarkStart w:id="149" w:name="_Toc49174207"/>
      <w:bookmarkStart w:id="150" w:name="_Toc49173771"/>
      <w:bookmarkStart w:id="151" w:name="_Toc49174208"/>
      <w:bookmarkStart w:id="152" w:name="_Toc49173772"/>
      <w:bookmarkStart w:id="153" w:name="_Toc49174209"/>
      <w:bookmarkStart w:id="154" w:name="_Toc49173773"/>
      <w:bookmarkStart w:id="155" w:name="_Toc49174210"/>
      <w:bookmarkStart w:id="156" w:name="_Toc49173774"/>
      <w:bookmarkStart w:id="157" w:name="_Toc49174211"/>
      <w:bookmarkStart w:id="158" w:name="_Toc49173775"/>
      <w:bookmarkStart w:id="159" w:name="_Toc49174212"/>
      <w:bookmarkStart w:id="160" w:name="_Toc49173776"/>
      <w:bookmarkStart w:id="161" w:name="_Toc49174213"/>
      <w:bookmarkStart w:id="162" w:name="_Toc49173777"/>
      <w:bookmarkStart w:id="163" w:name="_Toc49174214"/>
      <w:bookmarkStart w:id="164" w:name="_Toc49173778"/>
      <w:bookmarkStart w:id="165" w:name="_Toc49174215"/>
      <w:bookmarkStart w:id="166" w:name="_Toc49173779"/>
      <w:bookmarkStart w:id="167" w:name="_Toc49174216"/>
      <w:bookmarkStart w:id="168" w:name="_Toc49173780"/>
      <w:bookmarkStart w:id="169" w:name="_Toc49174217"/>
      <w:bookmarkStart w:id="170" w:name="_Toc49173781"/>
      <w:bookmarkStart w:id="171" w:name="_Toc49174218"/>
      <w:bookmarkStart w:id="172" w:name="_Toc49173782"/>
      <w:bookmarkStart w:id="173" w:name="_Toc49174219"/>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Pr>
          <w:rFonts w:hint="eastAsia"/>
          <w:lang w:eastAsia="zh-CN"/>
        </w:rPr>
        <w:t xml:space="preserve"> </w:t>
      </w:r>
      <w:bookmarkStart w:id="174" w:name="_Toc62829652"/>
      <w:r w:rsidR="005E230C">
        <w:t>Acronyms</w:t>
      </w:r>
      <w:bookmarkEnd w:id="174"/>
    </w:p>
    <w:p w14:paraId="18D6F760" w14:textId="77777777" w:rsidR="007F7CBA" w:rsidRPr="00F55AD7" w:rsidRDefault="007F7CBA" w:rsidP="007F7CBA">
      <w:pPr>
        <w:pStyle w:val="Heading1separatationline"/>
      </w:pPr>
    </w:p>
    <w:p w14:paraId="3271632A" w14:textId="09881D1F" w:rsidR="00AE1F7B" w:rsidRDefault="00AE1F7B" w:rsidP="005E230C">
      <w:pPr>
        <w:pStyle w:val="BodyText"/>
        <w:rPr>
          <w:lang w:eastAsia="zh-CN"/>
        </w:rPr>
      </w:pPr>
      <w:r>
        <w:rPr>
          <w:rFonts w:hint="eastAsia"/>
          <w:lang w:eastAsia="zh-CN"/>
        </w:rPr>
        <w:t>A</w:t>
      </w:r>
      <w:r>
        <w:rPr>
          <w:lang w:eastAsia="zh-CN"/>
        </w:rPr>
        <w:t xml:space="preserve">IS          </w:t>
      </w:r>
      <w:r w:rsidR="00B8713D">
        <w:rPr>
          <w:lang w:eastAsia="zh-CN"/>
        </w:rPr>
        <w:t>Automatic Identificati</w:t>
      </w:r>
      <w:r>
        <w:rPr>
          <w:lang w:eastAsia="zh-CN"/>
        </w:rPr>
        <w:t>on System</w:t>
      </w:r>
    </w:p>
    <w:p w14:paraId="12F042FD" w14:textId="77777777" w:rsidR="00B8713D" w:rsidRDefault="00B8713D" w:rsidP="00B8713D">
      <w:pPr>
        <w:pStyle w:val="BodyText"/>
      </w:pPr>
      <w:r>
        <w:t>MASS</w:t>
      </w:r>
      <w:r>
        <w:tab/>
        <w:t xml:space="preserve"> Maritime Autonomous Surface Ships</w:t>
      </w:r>
    </w:p>
    <w:p w14:paraId="7F440A73" w14:textId="77777777" w:rsidR="00B8713D" w:rsidRPr="005E230C" w:rsidRDefault="00B8713D" w:rsidP="00B8713D">
      <w:pPr>
        <w:pStyle w:val="BodyText"/>
      </w:pPr>
      <w:r w:rsidRPr="007020E6">
        <w:rPr>
          <w:lang w:eastAsia="zh-CN"/>
        </w:rPr>
        <w:t>SCC</w:t>
      </w:r>
      <w:r>
        <w:rPr>
          <w:lang w:eastAsia="zh-CN"/>
        </w:rPr>
        <w:t xml:space="preserve"> </w:t>
      </w:r>
      <w:r w:rsidRPr="007020E6">
        <w:rPr>
          <w:lang w:eastAsia="zh-CN"/>
        </w:rPr>
        <w:t xml:space="preserve"> </w:t>
      </w:r>
      <w:r>
        <w:rPr>
          <w:lang w:eastAsia="zh-CN"/>
        </w:rPr>
        <w:tab/>
      </w:r>
      <w:r w:rsidRPr="007020E6">
        <w:rPr>
          <w:lang w:eastAsia="zh-CN"/>
        </w:rPr>
        <w:t>Shore-based Control Center</w:t>
      </w:r>
    </w:p>
    <w:p w14:paraId="09EA126C" w14:textId="39014E01" w:rsidR="00B8713D" w:rsidRDefault="00B8713D" w:rsidP="005E230C">
      <w:pPr>
        <w:pStyle w:val="BodyText"/>
      </w:pPr>
      <w:r>
        <w:t>VDES     VHF Data Exchange System</w:t>
      </w:r>
    </w:p>
    <w:p w14:paraId="29F64826" w14:textId="021A54C8" w:rsidR="005E230C" w:rsidRDefault="005E230C" w:rsidP="005E230C">
      <w:pPr>
        <w:pStyle w:val="BodyText"/>
      </w:pPr>
      <w:r>
        <w:t xml:space="preserve">VTS    </w:t>
      </w:r>
      <w:r w:rsidR="00AE1F7B">
        <w:t xml:space="preserve">    </w:t>
      </w:r>
      <w:r>
        <w:t xml:space="preserve">Vessel Traffic Services </w:t>
      </w:r>
    </w:p>
    <w:p w14:paraId="453AA0A0" w14:textId="097736D4" w:rsidR="0052114C" w:rsidRDefault="005E230C" w:rsidP="005E230C">
      <w:pPr>
        <w:pStyle w:val="Heading1"/>
      </w:pPr>
      <w:bookmarkStart w:id="175" w:name="_Toc62829654"/>
      <w:r w:rsidRPr="005E230C">
        <w:t>references</w:t>
      </w:r>
      <w:bookmarkEnd w:id="175"/>
    </w:p>
    <w:p w14:paraId="7530E8CC" w14:textId="77777777" w:rsidR="0052114C" w:rsidRPr="00933EE0" w:rsidRDefault="0052114C" w:rsidP="0052114C">
      <w:pPr>
        <w:pStyle w:val="Heading1separatationline"/>
      </w:pPr>
    </w:p>
    <w:p w14:paraId="7A9A3A50" w14:textId="3AAB750F" w:rsidR="00517FCB" w:rsidRDefault="00517FCB" w:rsidP="00131958">
      <w:pPr>
        <w:pStyle w:val="BodyText"/>
        <w:numPr>
          <w:ilvl w:val="0"/>
          <w:numId w:val="33"/>
        </w:numPr>
        <w:rPr>
          <w:lang w:eastAsia="zh-CN"/>
        </w:rPr>
      </w:pPr>
      <w:r>
        <w:rPr>
          <w:lang w:eastAsia="zh-CN"/>
        </w:rPr>
        <w:t>China MSA. (2020). Scoping exercise on the implications of MASS on VTS documents (VTS48-8-2.6).</w:t>
      </w:r>
    </w:p>
    <w:p w14:paraId="09BBFF62" w14:textId="234965AA" w:rsidR="00517FCB" w:rsidRDefault="00671111" w:rsidP="00131958">
      <w:pPr>
        <w:pStyle w:val="BodyText"/>
        <w:numPr>
          <w:ilvl w:val="0"/>
          <w:numId w:val="33"/>
        </w:numPr>
        <w:rPr>
          <w:lang w:eastAsia="zh-CN"/>
        </w:rPr>
      </w:pPr>
      <w:bookmarkStart w:id="176" w:name="_Hlk62898579"/>
      <w:r w:rsidRPr="00671111">
        <w:rPr>
          <w:lang w:eastAsia="zh-CN"/>
        </w:rPr>
        <w:t>NL Paper on the impact of MASS on VTS</w:t>
      </w:r>
      <w:r>
        <w:rPr>
          <w:lang w:eastAsia="zh-CN"/>
        </w:rPr>
        <w:t xml:space="preserve"> (</w:t>
      </w:r>
      <w:r w:rsidR="00517FCB">
        <w:rPr>
          <w:lang w:eastAsia="zh-CN"/>
        </w:rPr>
        <w:t>VTS49-3.1.2</w:t>
      </w:r>
      <w:r>
        <w:rPr>
          <w:lang w:eastAsia="zh-CN"/>
        </w:rPr>
        <w:t>).</w:t>
      </w:r>
    </w:p>
    <w:bookmarkEnd w:id="176"/>
    <w:p w14:paraId="0C4110DF" w14:textId="53BF5657" w:rsidR="00517FCB" w:rsidRDefault="00517FCB" w:rsidP="00131958">
      <w:pPr>
        <w:pStyle w:val="BodyText"/>
        <w:numPr>
          <w:ilvl w:val="0"/>
          <w:numId w:val="33"/>
        </w:numPr>
        <w:rPr>
          <w:lang w:eastAsia="zh-CN"/>
        </w:rPr>
      </w:pPr>
      <w:r>
        <w:rPr>
          <w:lang w:eastAsia="zh-CN"/>
        </w:rPr>
        <w:t xml:space="preserve">IALA. (2019d). VTS COMMITTEE TASK REGISTER FOR 2018 – 2022. </w:t>
      </w:r>
    </w:p>
    <w:p w14:paraId="3730EC51" w14:textId="0E526643" w:rsidR="00517FCB" w:rsidRDefault="00517FCB" w:rsidP="00131958">
      <w:pPr>
        <w:pStyle w:val="BodyText"/>
        <w:numPr>
          <w:ilvl w:val="0"/>
          <w:numId w:val="33"/>
        </w:numPr>
        <w:rPr>
          <w:lang w:eastAsia="zh-CN"/>
        </w:rPr>
      </w:pPr>
      <w:r>
        <w:rPr>
          <w:lang w:eastAsia="zh-CN"/>
        </w:rPr>
        <w:t>IALA Standards S1040</w:t>
      </w:r>
    </w:p>
    <w:p w14:paraId="6AE6A6D5" w14:textId="2BDE1E64" w:rsidR="00517FCB" w:rsidRDefault="00517FCB" w:rsidP="00131958">
      <w:pPr>
        <w:pStyle w:val="BodyText"/>
        <w:numPr>
          <w:ilvl w:val="0"/>
          <w:numId w:val="33"/>
        </w:numPr>
        <w:rPr>
          <w:lang w:eastAsia="zh-CN"/>
        </w:rPr>
      </w:pPr>
      <w:r>
        <w:rPr>
          <w:lang w:eastAsia="zh-CN"/>
        </w:rPr>
        <w:t>IALA Guideline 1141</w:t>
      </w:r>
    </w:p>
    <w:p w14:paraId="2D9B1731" w14:textId="52E851D4" w:rsidR="00517FCB" w:rsidRDefault="00517FCB" w:rsidP="00131958">
      <w:pPr>
        <w:pStyle w:val="BodyText"/>
        <w:numPr>
          <w:ilvl w:val="0"/>
          <w:numId w:val="33"/>
        </w:numPr>
        <w:rPr>
          <w:lang w:eastAsia="zh-CN"/>
        </w:rPr>
      </w:pPr>
      <w:r>
        <w:rPr>
          <w:lang w:eastAsia="zh-CN"/>
        </w:rPr>
        <w:t>IMO. (2019). MSC.1/Circ.1604</w:t>
      </w:r>
    </w:p>
    <w:p w14:paraId="31D5762A" w14:textId="7F72D90F" w:rsidR="00517FCB" w:rsidRDefault="00517FCB" w:rsidP="00131958">
      <w:pPr>
        <w:pStyle w:val="BodyText"/>
        <w:numPr>
          <w:ilvl w:val="0"/>
          <w:numId w:val="33"/>
        </w:numPr>
        <w:rPr>
          <w:lang w:eastAsia="zh-CN"/>
        </w:rPr>
      </w:pPr>
      <w:r>
        <w:rPr>
          <w:lang w:eastAsia="zh-CN"/>
        </w:rPr>
        <w:t xml:space="preserve">IMO. (2018). MSC 100/20/add.1 </w:t>
      </w:r>
    </w:p>
    <w:p w14:paraId="17620A29" w14:textId="73994EFA" w:rsidR="00517FCB" w:rsidRDefault="00517FCB" w:rsidP="00131958">
      <w:pPr>
        <w:pStyle w:val="BodyText"/>
        <w:numPr>
          <w:ilvl w:val="0"/>
          <w:numId w:val="33"/>
        </w:numPr>
        <w:rPr>
          <w:lang w:eastAsia="zh-CN"/>
        </w:rPr>
      </w:pPr>
      <w:r>
        <w:rPr>
          <w:lang w:eastAsia="zh-CN"/>
        </w:rPr>
        <w:t>IMO. (2017). MSC 98/20/2</w:t>
      </w:r>
    </w:p>
    <w:p w14:paraId="5B77B040" w14:textId="77777777" w:rsidR="00517FCB" w:rsidRDefault="00517FCB">
      <w:pPr>
        <w:spacing w:after="200" w:line="276" w:lineRule="auto"/>
        <w:rPr>
          <w:sz w:val="22"/>
          <w:lang w:eastAsia="zh-CN"/>
        </w:rPr>
      </w:pPr>
      <w:r>
        <w:rPr>
          <w:lang w:eastAsia="zh-CN"/>
        </w:rPr>
        <w:br w:type="page"/>
      </w:r>
    </w:p>
    <w:p w14:paraId="266937AF" w14:textId="4734CC74" w:rsidR="00B17E48" w:rsidRPr="003E5D1A" w:rsidRDefault="005C0DEC" w:rsidP="005C0DEC">
      <w:pPr>
        <w:pStyle w:val="Annex"/>
        <w:rPr>
          <w:u w:color="407EC9"/>
          <w:lang w:eastAsia="zh-CN"/>
        </w:rPr>
      </w:pPr>
      <w:bookmarkStart w:id="177" w:name="_Toc62829655"/>
      <w:r w:rsidRPr="005C0DEC">
        <w:rPr>
          <w:u w:color="407EC9"/>
          <w:lang w:eastAsia="zh-CN"/>
        </w:rPr>
        <w:lastRenderedPageBreak/>
        <w:t>FRAMEWORK FOR SCOPING EXERCISE ON THE IMPLICATIONS OF MASS ON VTS DOCUMENTS</w:t>
      </w:r>
      <w:bookmarkEnd w:id="177"/>
    </w:p>
    <w:p w14:paraId="6DD766F4" w14:textId="14EE6F14" w:rsidR="001648C8" w:rsidRPr="006F7B9D" w:rsidRDefault="005C0DEC" w:rsidP="005C0DEC">
      <w:pPr>
        <w:pStyle w:val="Heading1"/>
        <w:numPr>
          <w:ilvl w:val="0"/>
          <w:numId w:val="34"/>
        </w:numPr>
      </w:pPr>
      <w:bookmarkStart w:id="178" w:name="_Toc62829656"/>
      <w:r w:rsidRPr="005C0DEC">
        <w:rPr>
          <w:lang w:eastAsia="zh-CN"/>
        </w:rPr>
        <w:t>Objective</w:t>
      </w:r>
      <w:bookmarkEnd w:id="178"/>
      <w:r w:rsidR="006922DC">
        <w:rPr>
          <w:lang w:eastAsia="zh-CN"/>
        </w:rPr>
        <w:t>S</w:t>
      </w:r>
    </w:p>
    <w:p w14:paraId="7B95945A" w14:textId="77777777" w:rsidR="001648C8" w:rsidRPr="006F7B9D" w:rsidRDefault="001648C8" w:rsidP="001648C8">
      <w:pPr>
        <w:pStyle w:val="Heading1separatationline"/>
      </w:pPr>
    </w:p>
    <w:p w14:paraId="7E07570D" w14:textId="493B784A" w:rsidR="00B17E48" w:rsidRDefault="005C0DEC" w:rsidP="00FE5DAE">
      <w:pPr>
        <w:pStyle w:val="BodyText"/>
        <w:rPr>
          <w:lang w:eastAsia="zh-CN"/>
        </w:rPr>
      </w:pPr>
      <w:r w:rsidRPr="005C0DEC">
        <w:rPr>
          <w:lang w:eastAsia="zh-CN"/>
        </w:rPr>
        <w:t>There are two steps to determine impacts of mass on VTS documents. The first step is to analyse and research gaps on the relating VTS documents, and the second step is to propose solutions.</w:t>
      </w:r>
    </w:p>
    <w:p w14:paraId="36D2BECF" w14:textId="286F8207" w:rsidR="001648C8" w:rsidRPr="006F7B9D" w:rsidRDefault="005C0DEC" w:rsidP="005C0DEC">
      <w:pPr>
        <w:pStyle w:val="Heading1"/>
        <w:numPr>
          <w:ilvl w:val="0"/>
          <w:numId w:val="34"/>
        </w:numPr>
      </w:pPr>
      <w:bookmarkStart w:id="179" w:name="_Toc62829657"/>
      <w:r w:rsidRPr="005C0DEC">
        <w:rPr>
          <w:lang w:eastAsia="zh-CN"/>
        </w:rPr>
        <w:t>Methodology</w:t>
      </w:r>
      <w:bookmarkEnd w:id="179"/>
    </w:p>
    <w:p w14:paraId="4DEEDC92" w14:textId="77777777" w:rsidR="001648C8" w:rsidRPr="006F7B9D" w:rsidRDefault="001648C8" w:rsidP="001648C8">
      <w:pPr>
        <w:pStyle w:val="Heading1separatationline"/>
      </w:pPr>
    </w:p>
    <w:p w14:paraId="37C9ABD3" w14:textId="18DE96FF" w:rsidR="001648C8" w:rsidRDefault="005C0DEC" w:rsidP="005C0DEC">
      <w:pPr>
        <w:pStyle w:val="Heading2"/>
        <w:rPr>
          <w:lang w:eastAsia="zh-CN"/>
        </w:rPr>
      </w:pPr>
      <w:bookmarkStart w:id="180" w:name="_Toc62829658"/>
      <w:r w:rsidRPr="005C0DEC">
        <w:rPr>
          <w:lang w:eastAsia="zh-CN"/>
        </w:rPr>
        <w:t>degree of autonomy:</w:t>
      </w:r>
      <w:bookmarkEnd w:id="180"/>
    </w:p>
    <w:p w14:paraId="4ED18E33" w14:textId="77777777" w:rsidR="001648C8" w:rsidRPr="007471FF" w:rsidRDefault="001648C8" w:rsidP="001648C8">
      <w:pPr>
        <w:pStyle w:val="Heading2separationline"/>
        <w:rPr>
          <w:lang w:eastAsia="zh-CN"/>
        </w:rPr>
      </w:pPr>
    </w:p>
    <w:tbl>
      <w:tblPr>
        <w:tblStyle w:val="TableGrid"/>
        <w:tblW w:w="10201" w:type="dxa"/>
        <w:tblLook w:val="04A0" w:firstRow="1" w:lastRow="0" w:firstColumn="1" w:lastColumn="0" w:noHBand="0" w:noVBand="1"/>
      </w:tblPr>
      <w:tblGrid>
        <w:gridCol w:w="2405"/>
        <w:gridCol w:w="7796"/>
      </w:tblGrid>
      <w:tr w:rsidR="001648C8" w:rsidRPr="004A5501" w14:paraId="00960BFB" w14:textId="77777777" w:rsidTr="00C03798">
        <w:tc>
          <w:tcPr>
            <w:tcW w:w="2405" w:type="dxa"/>
          </w:tcPr>
          <w:p w14:paraId="134414EF" w14:textId="77777777" w:rsidR="001648C8" w:rsidRPr="00FE5DAE" w:rsidRDefault="001648C8" w:rsidP="00C03798">
            <w:pPr>
              <w:pStyle w:val="BodyText"/>
              <w:jc w:val="center"/>
              <w:rPr>
                <w:b/>
                <w:sz w:val="20"/>
                <w:szCs w:val="20"/>
              </w:rPr>
            </w:pPr>
            <w:r w:rsidRPr="00FE5DAE">
              <w:rPr>
                <w:b/>
                <w:sz w:val="20"/>
                <w:szCs w:val="20"/>
              </w:rPr>
              <w:t>Degree of autonomy</w:t>
            </w:r>
          </w:p>
        </w:tc>
        <w:tc>
          <w:tcPr>
            <w:tcW w:w="7796" w:type="dxa"/>
          </w:tcPr>
          <w:p w14:paraId="35E3D603" w14:textId="77777777" w:rsidR="001648C8" w:rsidRPr="00FE5DAE" w:rsidRDefault="001648C8" w:rsidP="00C03798">
            <w:pPr>
              <w:pStyle w:val="BodyText"/>
              <w:jc w:val="center"/>
              <w:rPr>
                <w:b/>
                <w:sz w:val="20"/>
                <w:szCs w:val="20"/>
              </w:rPr>
            </w:pPr>
            <w:r w:rsidRPr="00FE5DAE">
              <w:rPr>
                <w:b/>
                <w:sz w:val="20"/>
                <w:szCs w:val="20"/>
              </w:rPr>
              <w:t>contents</w:t>
            </w:r>
          </w:p>
        </w:tc>
      </w:tr>
      <w:tr w:rsidR="001648C8" w:rsidRPr="004A5501" w14:paraId="69FBD096" w14:textId="77777777" w:rsidTr="00C03798">
        <w:tc>
          <w:tcPr>
            <w:tcW w:w="2405" w:type="dxa"/>
          </w:tcPr>
          <w:p w14:paraId="17565C53" w14:textId="77777777" w:rsidR="001648C8" w:rsidRPr="00FE5DAE" w:rsidRDefault="001648C8" w:rsidP="00C03798">
            <w:pPr>
              <w:pStyle w:val="BodyText"/>
              <w:rPr>
                <w:sz w:val="20"/>
                <w:szCs w:val="20"/>
              </w:rPr>
            </w:pPr>
            <w:r w:rsidRPr="00FE5DAE">
              <w:rPr>
                <w:sz w:val="20"/>
                <w:szCs w:val="20"/>
              </w:rPr>
              <w:t>Degree 1</w:t>
            </w:r>
          </w:p>
        </w:tc>
        <w:tc>
          <w:tcPr>
            <w:tcW w:w="7796" w:type="dxa"/>
          </w:tcPr>
          <w:p w14:paraId="6720A236" w14:textId="3473DC87" w:rsidR="001648C8" w:rsidRPr="00FE5DAE" w:rsidRDefault="005C0DEC" w:rsidP="00C03798">
            <w:pPr>
              <w:pStyle w:val="BodyText"/>
              <w:rPr>
                <w:sz w:val="20"/>
                <w:szCs w:val="20"/>
                <w:lang w:eastAsia="zh-CN"/>
              </w:rPr>
            </w:pPr>
            <w:r w:rsidRPr="005C0DEC">
              <w:rPr>
                <w:sz w:val="20"/>
                <w:szCs w:val="20"/>
                <w:lang w:eastAsia="zh-CN"/>
              </w:rPr>
              <w:t>Ship with automated processes and decision support</w:t>
            </w:r>
          </w:p>
        </w:tc>
      </w:tr>
      <w:tr w:rsidR="001648C8" w:rsidRPr="004A5501" w14:paraId="3742DDE8" w14:textId="77777777" w:rsidTr="00C03798">
        <w:tc>
          <w:tcPr>
            <w:tcW w:w="2405" w:type="dxa"/>
          </w:tcPr>
          <w:p w14:paraId="7C7E0047" w14:textId="77777777" w:rsidR="001648C8" w:rsidRPr="00FE5DAE" w:rsidRDefault="001648C8" w:rsidP="00C03798">
            <w:pPr>
              <w:pStyle w:val="BodyText"/>
              <w:rPr>
                <w:sz w:val="20"/>
                <w:szCs w:val="20"/>
              </w:rPr>
            </w:pPr>
            <w:r w:rsidRPr="00FE5DAE">
              <w:rPr>
                <w:sz w:val="20"/>
                <w:szCs w:val="20"/>
              </w:rPr>
              <w:t>Degree 2</w:t>
            </w:r>
          </w:p>
        </w:tc>
        <w:tc>
          <w:tcPr>
            <w:tcW w:w="7796" w:type="dxa"/>
          </w:tcPr>
          <w:p w14:paraId="08DD9251" w14:textId="47016D86" w:rsidR="001648C8" w:rsidRPr="00FE5DAE" w:rsidRDefault="005C0DEC" w:rsidP="00C03798">
            <w:pPr>
              <w:pStyle w:val="BodyText"/>
              <w:rPr>
                <w:sz w:val="20"/>
                <w:szCs w:val="20"/>
                <w:lang w:eastAsia="zh-CN"/>
              </w:rPr>
            </w:pPr>
            <w:r w:rsidRPr="005C0DEC">
              <w:rPr>
                <w:sz w:val="20"/>
                <w:szCs w:val="20"/>
                <w:lang w:eastAsia="zh-CN"/>
              </w:rPr>
              <w:t>Remotely controlled ship with seafarers on board</w:t>
            </w:r>
          </w:p>
        </w:tc>
      </w:tr>
      <w:tr w:rsidR="001648C8" w:rsidRPr="004A5501" w14:paraId="58A89000" w14:textId="77777777" w:rsidTr="00C03798">
        <w:tc>
          <w:tcPr>
            <w:tcW w:w="2405" w:type="dxa"/>
          </w:tcPr>
          <w:p w14:paraId="1B47D4C4" w14:textId="77777777" w:rsidR="001648C8" w:rsidRPr="00FE5DAE" w:rsidRDefault="001648C8" w:rsidP="00C03798">
            <w:pPr>
              <w:pStyle w:val="BodyText"/>
              <w:rPr>
                <w:sz w:val="20"/>
                <w:szCs w:val="20"/>
              </w:rPr>
            </w:pPr>
            <w:r w:rsidRPr="00FE5DAE">
              <w:rPr>
                <w:sz w:val="20"/>
                <w:szCs w:val="20"/>
              </w:rPr>
              <w:t>Degree 3</w:t>
            </w:r>
          </w:p>
        </w:tc>
        <w:tc>
          <w:tcPr>
            <w:tcW w:w="7796" w:type="dxa"/>
          </w:tcPr>
          <w:p w14:paraId="2DBA219F" w14:textId="3BB03D27" w:rsidR="001648C8" w:rsidRPr="00FE5DAE" w:rsidRDefault="005C0DEC" w:rsidP="00C03798">
            <w:pPr>
              <w:pStyle w:val="BodyText"/>
              <w:rPr>
                <w:sz w:val="20"/>
                <w:szCs w:val="20"/>
                <w:lang w:eastAsia="zh-CN"/>
              </w:rPr>
            </w:pPr>
            <w:r w:rsidRPr="005C0DEC">
              <w:rPr>
                <w:sz w:val="20"/>
                <w:szCs w:val="20"/>
                <w:lang w:eastAsia="zh-CN"/>
              </w:rPr>
              <w:t>Remotely controlled ship without seafarers on board</w:t>
            </w:r>
          </w:p>
        </w:tc>
      </w:tr>
      <w:tr w:rsidR="001648C8" w:rsidRPr="004A5501" w14:paraId="18DBA8A1" w14:textId="77777777" w:rsidTr="00C03798">
        <w:tc>
          <w:tcPr>
            <w:tcW w:w="2405" w:type="dxa"/>
          </w:tcPr>
          <w:p w14:paraId="55A93587" w14:textId="77777777" w:rsidR="001648C8" w:rsidRPr="00FE5DAE" w:rsidRDefault="001648C8" w:rsidP="00C03798">
            <w:pPr>
              <w:pStyle w:val="BodyText"/>
              <w:rPr>
                <w:sz w:val="20"/>
                <w:szCs w:val="20"/>
              </w:rPr>
            </w:pPr>
            <w:r w:rsidRPr="00FE5DAE">
              <w:rPr>
                <w:sz w:val="20"/>
                <w:szCs w:val="20"/>
              </w:rPr>
              <w:t>Degree 4</w:t>
            </w:r>
          </w:p>
        </w:tc>
        <w:tc>
          <w:tcPr>
            <w:tcW w:w="7796" w:type="dxa"/>
          </w:tcPr>
          <w:p w14:paraId="57775A9A" w14:textId="30FD3A21" w:rsidR="001648C8" w:rsidRPr="00FE5DAE" w:rsidRDefault="005C0DEC" w:rsidP="00C03798">
            <w:pPr>
              <w:pStyle w:val="BodyText"/>
              <w:rPr>
                <w:sz w:val="20"/>
                <w:szCs w:val="20"/>
              </w:rPr>
            </w:pPr>
            <w:r w:rsidRPr="005C0DEC">
              <w:rPr>
                <w:sz w:val="20"/>
                <w:szCs w:val="20"/>
              </w:rPr>
              <w:t>Fully autonomous ship</w:t>
            </w:r>
          </w:p>
        </w:tc>
      </w:tr>
    </w:tbl>
    <w:p w14:paraId="2E06C064" w14:textId="77777777" w:rsidR="00DF3BF9" w:rsidRDefault="00DF3BF9" w:rsidP="001648C8">
      <w:pPr>
        <w:pStyle w:val="BodyText"/>
        <w:rPr>
          <w:lang w:eastAsia="zh-CN"/>
        </w:rPr>
      </w:pPr>
    </w:p>
    <w:p w14:paraId="4300D632" w14:textId="6558E416" w:rsidR="001648C8" w:rsidRDefault="005C0DEC" w:rsidP="00DF3BF9">
      <w:pPr>
        <w:pStyle w:val="BodyText"/>
        <w:jc w:val="both"/>
        <w:rPr>
          <w:lang w:eastAsia="zh-CN"/>
        </w:rPr>
      </w:pPr>
      <w:r w:rsidRPr="005C0DEC">
        <w:rPr>
          <w:lang w:eastAsia="zh-CN"/>
        </w:rPr>
        <w:t>In order to unify the understanding of th</w:t>
      </w:r>
      <w:r w:rsidRPr="006922DC">
        <w:rPr>
          <w:lang w:eastAsia="zh-CN"/>
        </w:rPr>
        <w:t>e degree</w:t>
      </w:r>
      <w:r w:rsidR="00DF3BF9" w:rsidRPr="006922DC">
        <w:rPr>
          <w:lang w:eastAsia="zh-CN"/>
        </w:rPr>
        <w:t>s</w:t>
      </w:r>
      <w:r w:rsidRPr="006922DC">
        <w:rPr>
          <w:lang w:eastAsia="zh-CN"/>
        </w:rPr>
        <w:t xml:space="preserve"> of auto</w:t>
      </w:r>
      <w:r w:rsidRPr="005C0DEC">
        <w:rPr>
          <w:lang w:eastAsia="zh-CN"/>
        </w:rPr>
        <w:t>nomy, the following hypotheses were formulated during the initial scoping for facilitating the process:</w:t>
      </w:r>
    </w:p>
    <w:p w14:paraId="37604527" w14:textId="77777777" w:rsidR="005C0DEC" w:rsidRDefault="005C0DEC" w:rsidP="00DF3BF9">
      <w:pPr>
        <w:pStyle w:val="BodyText"/>
        <w:spacing w:line="240" w:lineRule="auto"/>
        <w:ind w:leftChars="200" w:left="360"/>
        <w:jc w:val="both"/>
        <w:rPr>
          <w:lang w:eastAsia="zh-CN"/>
        </w:rPr>
      </w:pPr>
      <w:r>
        <w:rPr>
          <w:lang w:eastAsia="zh-CN"/>
        </w:rPr>
        <w:t>.1 MASS of degree one is considered as a conventional ship with some additional functions to support human decision making. The specific automated process and decision support are not considered due to their diversities.</w:t>
      </w:r>
    </w:p>
    <w:p w14:paraId="0349C5DC" w14:textId="7F34435D" w:rsidR="005C0DEC" w:rsidRDefault="005C0DEC" w:rsidP="00DF3BF9">
      <w:pPr>
        <w:pStyle w:val="BodyText"/>
        <w:spacing w:line="240" w:lineRule="auto"/>
        <w:ind w:leftChars="200" w:left="360"/>
        <w:jc w:val="both"/>
        <w:rPr>
          <w:lang w:eastAsia="zh-CN"/>
        </w:rPr>
      </w:pPr>
      <w:r>
        <w:rPr>
          <w:lang w:eastAsia="zh-CN"/>
        </w:rPr>
        <w:t>.2 No matter if MASS can be operated from another location, seafarers on board are assumed to be able to meet all the operation and control requirements (For degrees one and two).</w:t>
      </w:r>
    </w:p>
    <w:p w14:paraId="325CDDA9" w14:textId="52FD0EE6" w:rsidR="005C0DEC" w:rsidRDefault="005C0DEC" w:rsidP="00DF3BF9">
      <w:pPr>
        <w:pStyle w:val="BodyText"/>
        <w:spacing w:line="240" w:lineRule="auto"/>
        <w:ind w:leftChars="200" w:left="360"/>
        <w:jc w:val="both"/>
        <w:rPr>
          <w:lang w:eastAsia="zh-CN"/>
        </w:rPr>
      </w:pPr>
      <w:r w:rsidRPr="006922DC">
        <w:rPr>
          <w:lang w:eastAsia="zh-CN"/>
        </w:rPr>
        <w:t>.3 For degree of autonomy four, it is assumed there will be no seafarer on board.</w:t>
      </w:r>
    </w:p>
    <w:p w14:paraId="54B5C0AC" w14:textId="1A7E7A0B" w:rsidR="001648C8" w:rsidRDefault="005C0DEC" w:rsidP="005C0DEC">
      <w:pPr>
        <w:pStyle w:val="Heading2"/>
        <w:rPr>
          <w:lang w:eastAsia="zh-CN"/>
        </w:rPr>
      </w:pPr>
      <w:bookmarkStart w:id="181" w:name="_Toc62829659"/>
      <w:r w:rsidRPr="005C0DEC">
        <w:rPr>
          <w:lang w:eastAsia="zh-CN"/>
        </w:rPr>
        <w:t>Gaps Analysis</w:t>
      </w:r>
      <w:bookmarkEnd w:id="181"/>
    </w:p>
    <w:p w14:paraId="5BAD6498" w14:textId="77777777" w:rsidR="001648C8" w:rsidRPr="007471FF" w:rsidRDefault="001648C8" w:rsidP="001648C8">
      <w:pPr>
        <w:pStyle w:val="Heading2separationline"/>
        <w:rPr>
          <w:lang w:eastAsia="zh-CN"/>
        </w:rPr>
      </w:pPr>
    </w:p>
    <w:p w14:paraId="68D4DE86" w14:textId="606E4EB2" w:rsidR="005C0DEC" w:rsidRPr="00DF3BF9" w:rsidRDefault="00DF3BF9" w:rsidP="00DF3BF9">
      <w:pPr>
        <w:spacing w:line="240" w:lineRule="auto"/>
        <w:rPr>
          <w:rFonts w:ascii="Calibri" w:eastAsia="SimSun" w:hAnsi="Calibri" w:cs="Arial"/>
          <w:sz w:val="22"/>
          <w:lang w:val="en-AU"/>
        </w:rPr>
      </w:pPr>
      <w:r w:rsidRPr="00DF3BF9">
        <w:rPr>
          <w:rFonts w:ascii="Calibri" w:eastAsia="SimSun" w:hAnsi="Calibri" w:cs="Arial"/>
          <w:sz w:val="22"/>
          <w:lang w:val="en-AU"/>
        </w:rPr>
        <w:t xml:space="preserve">A </w:t>
      </w:r>
      <w:r w:rsidR="005C0DEC" w:rsidRPr="00DF3BF9">
        <w:rPr>
          <w:rFonts w:ascii="Calibri" w:eastAsia="SimSun" w:hAnsi="Calibri" w:cs="Arial"/>
          <w:sz w:val="22"/>
          <w:lang w:val="en-AU"/>
        </w:rPr>
        <w:t>apply to MASS and do not imp</w:t>
      </w:r>
      <w:r w:rsidR="005C0DEC" w:rsidRPr="006922DC">
        <w:rPr>
          <w:rFonts w:ascii="Calibri" w:eastAsia="SimSun" w:hAnsi="Calibri" w:cs="Arial"/>
          <w:sz w:val="22"/>
          <w:lang w:val="en-AU"/>
        </w:rPr>
        <w:t>ede the function of VTS on MASS, but may need to be amended or clarified, or</w:t>
      </w:r>
    </w:p>
    <w:p w14:paraId="4969A860" w14:textId="55C91EAA" w:rsidR="005C0DEC" w:rsidRPr="00DF3BF9" w:rsidRDefault="00DF3BF9" w:rsidP="00DF3BF9">
      <w:pPr>
        <w:spacing w:line="240" w:lineRule="auto"/>
        <w:rPr>
          <w:rFonts w:ascii="Calibri" w:eastAsia="SimSun" w:hAnsi="Calibri" w:cs="Arial"/>
          <w:sz w:val="22"/>
          <w:lang w:val="en-AU"/>
        </w:rPr>
      </w:pPr>
      <w:r w:rsidRPr="00DF3BF9">
        <w:rPr>
          <w:rFonts w:ascii="Calibri" w:eastAsia="SimSun" w:hAnsi="Calibri" w:cs="Arial"/>
          <w:sz w:val="22"/>
          <w:lang w:val="en-AU"/>
        </w:rPr>
        <w:t xml:space="preserve">B </w:t>
      </w:r>
      <w:r w:rsidR="005C0DEC" w:rsidRPr="00DF3BF9">
        <w:rPr>
          <w:rFonts w:ascii="Calibri" w:eastAsia="SimSun" w:hAnsi="Calibri" w:cs="Arial"/>
          <w:sz w:val="22"/>
          <w:lang w:val="en-AU"/>
        </w:rPr>
        <w:t xml:space="preserve">apply to MASS and do not impede the function of VTS on MASS, and require no actions; </w:t>
      </w:r>
      <w:r w:rsidR="005C0DEC" w:rsidRPr="00DF3BF9">
        <w:rPr>
          <w:rFonts w:ascii="Calibri" w:eastAsia="SimSun" w:hAnsi="Calibri" w:cs="Arial" w:hint="eastAsia"/>
          <w:sz w:val="22"/>
          <w:lang w:val="en-AU"/>
        </w:rPr>
        <w:t>o</w:t>
      </w:r>
      <w:r w:rsidR="005C0DEC" w:rsidRPr="00DF3BF9">
        <w:rPr>
          <w:rFonts w:ascii="Calibri" w:eastAsia="SimSun" w:hAnsi="Calibri" w:cs="Arial"/>
          <w:sz w:val="22"/>
          <w:lang w:val="en-AU"/>
        </w:rPr>
        <w:t>r</w:t>
      </w:r>
    </w:p>
    <w:p w14:paraId="756D41B7" w14:textId="5B532D18" w:rsidR="005C0DEC" w:rsidRPr="00DF3BF9" w:rsidRDefault="00DF3BF9" w:rsidP="00DF3BF9">
      <w:pPr>
        <w:spacing w:line="240" w:lineRule="auto"/>
        <w:rPr>
          <w:rFonts w:ascii="Calibri" w:eastAsia="SimSun" w:hAnsi="Calibri" w:cs="Arial"/>
          <w:sz w:val="22"/>
          <w:lang w:val="en-AU"/>
        </w:rPr>
      </w:pPr>
      <w:r w:rsidRPr="00DF3BF9">
        <w:rPr>
          <w:rFonts w:ascii="Calibri" w:eastAsia="SimSun" w:hAnsi="Calibri" w:cs="Arial"/>
          <w:sz w:val="22"/>
          <w:lang w:val="en-AU"/>
        </w:rPr>
        <w:t xml:space="preserve">C </w:t>
      </w:r>
      <w:r w:rsidR="005C0DEC" w:rsidRPr="00DF3BF9">
        <w:rPr>
          <w:rFonts w:ascii="Calibri" w:eastAsia="SimSun" w:hAnsi="Calibri" w:cs="Arial"/>
          <w:sz w:val="22"/>
          <w:lang w:val="en-AU"/>
        </w:rPr>
        <w:t>do not apply to MASS and impede the function of VTS on MASS.</w:t>
      </w:r>
    </w:p>
    <w:p w14:paraId="568C8B9D" w14:textId="77777777" w:rsidR="005C0DEC" w:rsidRPr="005C0DEC" w:rsidRDefault="005C0DEC" w:rsidP="001648C8">
      <w:pPr>
        <w:pStyle w:val="BodyText"/>
        <w:rPr>
          <w:lang w:val="en-AU" w:eastAsia="zh-CN"/>
        </w:rPr>
      </w:pPr>
    </w:p>
    <w:p w14:paraId="150320CA" w14:textId="25F993A3" w:rsidR="001648C8" w:rsidRPr="00DF3BF9" w:rsidRDefault="005C0DEC" w:rsidP="001648C8">
      <w:pPr>
        <w:pStyle w:val="BodyText"/>
        <w:rPr>
          <w:rFonts w:ascii="Calibri" w:eastAsia="SimSun" w:hAnsi="Calibri" w:cs="Arial"/>
          <w:lang w:val="en-AU"/>
        </w:rPr>
      </w:pPr>
      <w:r w:rsidRPr="005C0DEC">
        <w:rPr>
          <w:lang w:eastAsia="zh-CN"/>
        </w:rPr>
        <w:t>T</w:t>
      </w:r>
      <w:r w:rsidRPr="00DF3BF9">
        <w:rPr>
          <w:rFonts w:ascii="Calibri" w:eastAsia="SimSun" w:hAnsi="Calibri" w:cs="Arial"/>
          <w:lang w:val="en-AU"/>
        </w:rPr>
        <w:t>he identification process can be presented in the following flow chart:</w:t>
      </w:r>
    </w:p>
    <w:p w14:paraId="63400AE1" w14:textId="1EAB26D9" w:rsidR="001648C8" w:rsidRDefault="001648C8" w:rsidP="001648C8">
      <w:pPr>
        <w:pStyle w:val="BodyText"/>
        <w:jc w:val="center"/>
        <w:rPr>
          <w:lang w:eastAsia="zh-CN"/>
        </w:rPr>
      </w:pPr>
    </w:p>
    <w:p w14:paraId="5D0B1E0E" w14:textId="369CE34C" w:rsidR="005C0DEC" w:rsidRDefault="005C0DEC" w:rsidP="001648C8">
      <w:pPr>
        <w:pStyle w:val="BodyText"/>
        <w:jc w:val="center"/>
        <w:rPr>
          <w:lang w:eastAsia="zh-CN"/>
        </w:rPr>
      </w:pPr>
      <w:r>
        <w:rPr>
          <w:noProof/>
          <w:lang w:val="en-US" w:eastAsia="zh-CN"/>
        </w:rPr>
        <w:lastRenderedPageBreak/>
        <w:drawing>
          <wp:inline distT="0" distB="0" distL="0" distR="0" wp14:anchorId="36DE3745" wp14:editId="3422D046">
            <wp:extent cx="6182360" cy="4305935"/>
            <wp:effectExtent l="0" t="0" r="889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82360" cy="4305935"/>
                    </a:xfrm>
                    <a:prstGeom prst="rect">
                      <a:avLst/>
                    </a:prstGeom>
                    <a:noFill/>
                  </pic:spPr>
                </pic:pic>
              </a:graphicData>
            </a:graphic>
          </wp:inline>
        </w:drawing>
      </w:r>
    </w:p>
    <w:p w14:paraId="4C6B4F78" w14:textId="35BBD6FF" w:rsidR="001648C8" w:rsidRPr="00FA249D" w:rsidRDefault="005C0DEC" w:rsidP="005C0DEC">
      <w:pPr>
        <w:pStyle w:val="Heading2"/>
        <w:rPr>
          <w:lang w:eastAsia="zh-CN"/>
        </w:rPr>
      </w:pPr>
      <w:bookmarkStart w:id="182" w:name="_Toc62829660"/>
      <w:r w:rsidRPr="00FA249D">
        <w:rPr>
          <w:lang w:eastAsia="zh-CN"/>
        </w:rPr>
        <w:t>Solutions</w:t>
      </w:r>
      <w:bookmarkEnd w:id="182"/>
    </w:p>
    <w:p w14:paraId="4BD48BF4" w14:textId="77777777" w:rsidR="001648C8" w:rsidRPr="00FA249D" w:rsidRDefault="001648C8" w:rsidP="001648C8">
      <w:pPr>
        <w:pStyle w:val="Heading2separationline"/>
        <w:rPr>
          <w:lang w:eastAsia="zh-CN"/>
        </w:rPr>
      </w:pPr>
    </w:p>
    <w:p w14:paraId="1EF95837" w14:textId="28C7A32D" w:rsidR="001535B5" w:rsidRPr="00FA249D" w:rsidRDefault="00AE012D" w:rsidP="001535B5">
      <w:pPr>
        <w:pStyle w:val="BodyText"/>
        <w:rPr>
          <w:rFonts w:ascii="SimSun" w:eastAsia="SimSun" w:hAnsi="SimSun"/>
          <w:sz w:val="24"/>
          <w:szCs w:val="24"/>
          <w:lang w:eastAsia="zh-CN"/>
        </w:rPr>
      </w:pPr>
      <w:r w:rsidRPr="00FA249D">
        <w:rPr>
          <w:lang w:eastAsia="zh-CN"/>
        </w:rPr>
        <w:t>The most appropriate method classification to solve the impact of MASS:</w:t>
      </w:r>
    </w:p>
    <w:p w14:paraId="18BB9391" w14:textId="4FE11187" w:rsidR="001648C8" w:rsidRPr="0026054A" w:rsidRDefault="00DB1BE2" w:rsidP="00DB1BE2">
      <w:pPr>
        <w:pStyle w:val="BodyText"/>
        <w:numPr>
          <w:ilvl w:val="0"/>
          <w:numId w:val="35"/>
        </w:numPr>
        <w:rPr>
          <w:lang w:eastAsia="zh-CN"/>
        </w:rPr>
      </w:pPr>
      <w:r w:rsidRPr="00FA249D">
        <w:rPr>
          <w:lang w:eastAsia="zh-CN"/>
        </w:rPr>
        <w:t>equivalen</w:t>
      </w:r>
      <w:r w:rsidRPr="00DB1BE2">
        <w:rPr>
          <w:lang w:eastAsia="zh-CN"/>
        </w:rPr>
        <w:t>ces as provided for by the instruments or developing interpretations; and/or</w:t>
      </w:r>
    </w:p>
    <w:p w14:paraId="6F18ED20" w14:textId="000B3F9B" w:rsidR="001648C8" w:rsidRPr="0026054A" w:rsidRDefault="00DB1BE2" w:rsidP="00DB1BE2">
      <w:pPr>
        <w:pStyle w:val="BodyText"/>
        <w:numPr>
          <w:ilvl w:val="0"/>
          <w:numId w:val="35"/>
        </w:numPr>
        <w:rPr>
          <w:lang w:eastAsia="zh-CN"/>
        </w:rPr>
      </w:pPr>
      <w:r w:rsidRPr="00DB1BE2">
        <w:rPr>
          <w:lang w:eastAsia="zh-CN"/>
        </w:rPr>
        <w:t>amending existing documents; and/or</w:t>
      </w:r>
    </w:p>
    <w:p w14:paraId="2A4DE175" w14:textId="5243D3F1" w:rsidR="001648C8" w:rsidRPr="0026054A" w:rsidRDefault="00A01AA3" w:rsidP="00A01AA3">
      <w:pPr>
        <w:pStyle w:val="BodyText"/>
        <w:numPr>
          <w:ilvl w:val="0"/>
          <w:numId w:val="35"/>
        </w:numPr>
        <w:rPr>
          <w:lang w:eastAsia="zh-CN"/>
        </w:rPr>
      </w:pPr>
      <w:r w:rsidRPr="00A01AA3">
        <w:rPr>
          <w:lang w:eastAsia="zh-CN"/>
        </w:rPr>
        <w:t>developing new documents; or</w:t>
      </w:r>
    </w:p>
    <w:p w14:paraId="08CF10A9" w14:textId="4AAD9CB6" w:rsidR="001648C8" w:rsidRPr="0026054A" w:rsidRDefault="00A01AA3" w:rsidP="00A01AA3">
      <w:pPr>
        <w:pStyle w:val="BodyText"/>
        <w:numPr>
          <w:ilvl w:val="0"/>
          <w:numId w:val="35"/>
        </w:numPr>
        <w:rPr>
          <w:lang w:eastAsia="zh-CN"/>
        </w:rPr>
      </w:pPr>
      <w:r w:rsidRPr="00A01AA3">
        <w:rPr>
          <w:lang w:eastAsia="zh-CN"/>
        </w:rPr>
        <w:t>none of the above as a result of the analysis.</w:t>
      </w:r>
    </w:p>
    <w:p w14:paraId="01850069" w14:textId="70416903" w:rsidR="00360612" w:rsidRDefault="0085022E" w:rsidP="00A01AA3">
      <w:pPr>
        <w:pStyle w:val="Heading1"/>
        <w:numPr>
          <w:ilvl w:val="0"/>
          <w:numId w:val="34"/>
        </w:numPr>
        <w:rPr>
          <w:lang w:eastAsia="zh-CN"/>
        </w:rPr>
      </w:pPr>
      <w:bookmarkStart w:id="183" w:name="_Toc62829661"/>
      <w:r>
        <w:rPr>
          <w:lang w:eastAsia="zh-CN"/>
        </w:rPr>
        <w:t>SCOPING RESULT</w:t>
      </w:r>
      <w:bookmarkEnd w:id="183"/>
      <w:r>
        <w:rPr>
          <w:lang w:eastAsia="zh-CN"/>
        </w:rPr>
        <w:t>S</w:t>
      </w:r>
    </w:p>
    <w:p w14:paraId="666D6667" w14:textId="77777777" w:rsidR="00360612" w:rsidRPr="007471FF" w:rsidRDefault="00360612" w:rsidP="00360612">
      <w:pPr>
        <w:pStyle w:val="Heading2separationline"/>
        <w:rPr>
          <w:lang w:eastAsia="zh-CN"/>
        </w:rPr>
      </w:pPr>
    </w:p>
    <w:p w14:paraId="41D03094" w14:textId="2BA1B955" w:rsidR="001648C8" w:rsidRPr="003E5D1A" w:rsidRDefault="00A01AA3" w:rsidP="001648C8">
      <w:pPr>
        <w:pStyle w:val="BodyText"/>
        <w:rPr>
          <w:b/>
          <w:bCs/>
          <w:lang w:eastAsia="zh-CN"/>
        </w:rPr>
      </w:pPr>
      <w:r>
        <w:rPr>
          <w:b/>
          <w:bCs/>
          <w:lang w:eastAsia="zh-CN"/>
        </w:rPr>
        <w:t xml:space="preserve">TALBE </w:t>
      </w:r>
      <w:r w:rsidR="00564F8D">
        <w:rPr>
          <w:rFonts w:hint="eastAsia"/>
          <w:b/>
          <w:bCs/>
          <w:lang w:eastAsia="zh-CN"/>
        </w:rPr>
        <w:t>1</w:t>
      </w:r>
      <w:r w:rsidR="00FA249D">
        <w:rPr>
          <w:b/>
          <w:bCs/>
          <w:lang w:eastAsia="zh-CN"/>
        </w:rPr>
        <w:tab/>
      </w:r>
      <w:r w:rsidRPr="00A01AA3">
        <w:rPr>
          <w:b/>
          <w:bCs/>
          <w:lang w:eastAsia="zh-CN"/>
        </w:rPr>
        <w:t xml:space="preserve"> GAPS ANALYSIS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29"/>
        <w:gridCol w:w="2110"/>
        <w:gridCol w:w="1859"/>
        <w:gridCol w:w="3198"/>
      </w:tblGrid>
      <w:tr w:rsidR="003E5D1A" w:rsidRPr="000E661D" w14:paraId="066F9ACE" w14:textId="77777777" w:rsidTr="00C03798">
        <w:trPr>
          <w:trHeight w:val="383"/>
        </w:trPr>
        <w:tc>
          <w:tcPr>
            <w:tcW w:w="1129" w:type="dxa"/>
            <w:tcMar>
              <w:top w:w="39" w:type="dxa"/>
              <w:left w:w="39" w:type="dxa"/>
              <w:bottom w:w="39" w:type="dxa"/>
              <w:right w:w="39" w:type="dxa"/>
            </w:tcMar>
          </w:tcPr>
          <w:p w14:paraId="10F778D6" w14:textId="061D08E9" w:rsidR="003E5D1A" w:rsidRPr="0026054A" w:rsidRDefault="00A01AA3" w:rsidP="00C03798">
            <w:pPr>
              <w:pStyle w:val="BodyText"/>
              <w:jc w:val="center"/>
              <w:rPr>
                <w:b/>
                <w:sz w:val="20"/>
                <w:szCs w:val="20"/>
              </w:rPr>
            </w:pPr>
            <w:r w:rsidRPr="00A01AA3">
              <w:rPr>
                <w:b/>
                <w:sz w:val="20"/>
                <w:szCs w:val="20"/>
              </w:rPr>
              <w:t>Provisions</w:t>
            </w:r>
          </w:p>
        </w:tc>
        <w:tc>
          <w:tcPr>
            <w:tcW w:w="2110" w:type="dxa"/>
            <w:tcMar>
              <w:top w:w="39" w:type="dxa"/>
              <w:left w:w="39" w:type="dxa"/>
              <w:bottom w:w="39" w:type="dxa"/>
              <w:right w:w="39" w:type="dxa"/>
            </w:tcMar>
          </w:tcPr>
          <w:p w14:paraId="00E357E7" w14:textId="14B0382A" w:rsidR="003E5D1A" w:rsidRPr="0026054A" w:rsidRDefault="00A01AA3" w:rsidP="00C03798">
            <w:pPr>
              <w:pStyle w:val="BodyText"/>
              <w:jc w:val="center"/>
              <w:rPr>
                <w:b/>
                <w:sz w:val="20"/>
                <w:szCs w:val="20"/>
              </w:rPr>
            </w:pPr>
            <w:r w:rsidRPr="00A01AA3">
              <w:rPr>
                <w:b/>
                <w:sz w:val="20"/>
                <w:szCs w:val="20"/>
              </w:rPr>
              <w:t>Degree of autonmy</w:t>
            </w:r>
          </w:p>
        </w:tc>
        <w:tc>
          <w:tcPr>
            <w:tcW w:w="1859" w:type="dxa"/>
            <w:tcMar>
              <w:top w:w="39" w:type="dxa"/>
              <w:left w:w="39" w:type="dxa"/>
              <w:bottom w:w="39" w:type="dxa"/>
              <w:right w:w="39" w:type="dxa"/>
            </w:tcMar>
          </w:tcPr>
          <w:p w14:paraId="2CAFE833" w14:textId="688CE0F1" w:rsidR="003E5D1A" w:rsidRPr="0026054A" w:rsidRDefault="00A01AA3" w:rsidP="00C03798">
            <w:pPr>
              <w:pStyle w:val="BodyText"/>
              <w:jc w:val="center"/>
              <w:rPr>
                <w:b/>
                <w:sz w:val="20"/>
                <w:szCs w:val="20"/>
              </w:rPr>
            </w:pPr>
            <w:r w:rsidRPr="00A01AA3">
              <w:rPr>
                <w:b/>
                <w:sz w:val="20"/>
                <w:szCs w:val="20"/>
              </w:rPr>
              <w:t>MASS application</w:t>
            </w:r>
          </w:p>
        </w:tc>
        <w:tc>
          <w:tcPr>
            <w:tcW w:w="3198" w:type="dxa"/>
            <w:tcMar>
              <w:top w:w="39" w:type="dxa"/>
              <w:left w:w="39" w:type="dxa"/>
              <w:bottom w:w="39" w:type="dxa"/>
              <w:right w:w="39" w:type="dxa"/>
            </w:tcMar>
          </w:tcPr>
          <w:p w14:paraId="736BB79B" w14:textId="68EF402F" w:rsidR="003E5D1A" w:rsidRPr="0026054A" w:rsidRDefault="00A01AA3" w:rsidP="00C03798">
            <w:pPr>
              <w:pStyle w:val="BodyText"/>
              <w:jc w:val="center"/>
              <w:rPr>
                <w:b/>
                <w:sz w:val="20"/>
                <w:szCs w:val="20"/>
              </w:rPr>
            </w:pPr>
            <w:r w:rsidRPr="00A01AA3">
              <w:rPr>
                <w:b/>
                <w:sz w:val="20"/>
                <w:szCs w:val="20"/>
              </w:rPr>
              <w:t>Comments/remarks</w:t>
            </w:r>
          </w:p>
        </w:tc>
      </w:tr>
      <w:tr w:rsidR="003E5D1A" w:rsidRPr="000E661D" w14:paraId="3918C27D" w14:textId="77777777" w:rsidTr="003C624C">
        <w:trPr>
          <w:trHeight w:val="123"/>
        </w:trPr>
        <w:tc>
          <w:tcPr>
            <w:tcW w:w="1129" w:type="dxa"/>
            <w:vMerge w:val="restart"/>
            <w:tcMar>
              <w:top w:w="39" w:type="dxa"/>
              <w:left w:w="39" w:type="dxa"/>
              <w:bottom w:w="39" w:type="dxa"/>
              <w:right w:w="39" w:type="dxa"/>
            </w:tcMar>
          </w:tcPr>
          <w:p w14:paraId="0292727C" w14:textId="77777777" w:rsidR="003E5D1A" w:rsidRPr="0026054A" w:rsidRDefault="003E5D1A" w:rsidP="00C03798">
            <w:pPr>
              <w:rPr>
                <w:sz w:val="20"/>
                <w:szCs w:val="20"/>
              </w:rPr>
            </w:pPr>
          </w:p>
        </w:tc>
        <w:tc>
          <w:tcPr>
            <w:tcW w:w="2110" w:type="dxa"/>
            <w:tcMar>
              <w:top w:w="39" w:type="dxa"/>
              <w:left w:w="39" w:type="dxa"/>
              <w:bottom w:w="39" w:type="dxa"/>
              <w:right w:w="39" w:type="dxa"/>
            </w:tcMar>
          </w:tcPr>
          <w:p w14:paraId="473EA184" w14:textId="77777777" w:rsidR="003E5D1A" w:rsidRPr="0026054A" w:rsidRDefault="003E5D1A" w:rsidP="00C03798">
            <w:pPr>
              <w:rPr>
                <w:sz w:val="20"/>
                <w:szCs w:val="20"/>
              </w:rPr>
            </w:pPr>
            <w:r w:rsidRPr="0026054A">
              <w:rPr>
                <w:sz w:val="20"/>
                <w:szCs w:val="20"/>
              </w:rPr>
              <w:t>DEGREE ONE</w:t>
            </w:r>
          </w:p>
        </w:tc>
        <w:tc>
          <w:tcPr>
            <w:tcW w:w="1859" w:type="dxa"/>
            <w:tcMar>
              <w:top w:w="39" w:type="dxa"/>
              <w:left w:w="39" w:type="dxa"/>
              <w:bottom w:w="39" w:type="dxa"/>
              <w:right w:w="39" w:type="dxa"/>
            </w:tcMar>
          </w:tcPr>
          <w:p w14:paraId="48C70DB6" w14:textId="77777777" w:rsidR="003E5D1A" w:rsidRPr="0026054A" w:rsidRDefault="003E5D1A" w:rsidP="00C03798">
            <w:pPr>
              <w:rPr>
                <w:sz w:val="20"/>
                <w:szCs w:val="20"/>
              </w:rPr>
            </w:pPr>
          </w:p>
        </w:tc>
        <w:tc>
          <w:tcPr>
            <w:tcW w:w="3198" w:type="dxa"/>
            <w:tcMar>
              <w:top w:w="39" w:type="dxa"/>
              <w:left w:w="39" w:type="dxa"/>
              <w:bottom w:w="39" w:type="dxa"/>
              <w:right w:w="39" w:type="dxa"/>
            </w:tcMar>
          </w:tcPr>
          <w:p w14:paraId="1765D7E9" w14:textId="77777777" w:rsidR="003E5D1A" w:rsidRPr="0026054A" w:rsidRDefault="003E5D1A" w:rsidP="00C03798">
            <w:pPr>
              <w:rPr>
                <w:sz w:val="20"/>
                <w:szCs w:val="20"/>
              </w:rPr>
            </w:pPr>
          </w:p>
        </w:tc>
      </w:tr>
      <w:tr w:rsidR="003E5D1A" w:rsidRPr="000E661D" w14:paraId="6D35A5E1" w14:textId="77777777" w:rsidTr="003C624C">
        <w:trPr>
          <w:trHeight w:val="187"/>
        </w:trPr>
        <w:tc>
          <w:tcPr>
            <w:tcW w:w="1129" w:type="dxa"/>
            <w:vMerge/>
            <w:tcMar>
              <w:top w:w="39" w:type="dxa"/>
              <w:left w:w="39" w:type="dxa"/>
              <w:bottom w:w="39" w:type="dxa"/>
              <w:right w:w="39" w:type="dxa"/>
            </w:tcMar>
          </w:tcPr>
          <w:p w14:paraId="05E9FBC6" w14:textId="77777777" w:rsidR="003E5D1A" w:rsidRPr="0026054A" w:rsidRDefault="003E5D1A" w:rsidP="00C03798">
            <w:pPr>
              <w:rPr>
                <w:sz w:val="20"/>
                <w:szCs w:val="20"/>
              </w:rPr>
            </w:pPr>
          </w:p>
        </w:tc>
        <w:tc>
          <w:tcPr>
            <w:tcW w:w="2110" w:type="dxa"/>
            <w:tcMar>
              <w:top w:w="39" w:type="dxa"/>
              <w:left w:w="39" w:type="dxa"/>
              <w:bottom w:w="39" w:type="dxa"/>
              <w:right w:w="39" w:type="dxa"/>
            </w:tcMar>
          </w:tcPr>
          <w:p w14:paraId="7C6C7D8B" w14:textId="77777777" w:rsidR="003E5D1A" w:rsidRPr="0026054A" w:rsidRDefault="003E5D1A" w:rsidP="00C03798">
            <w:pPr>
              <w:rPr>
                <w:sz w:val="20"/>
                <w:szCs w:val="20"/>
              </w:rPr>
            </w:pPr>
            <w:r w:rsidRPr="0026054A">
              <w:rPr>
                <w:sz w:val="20"/>
                <w:szCs w:val="20"/>
              </w:rPr>
              <w:t>DEGREE TWO</w:t>
            </w:r>
          </w:p>
        </w:tc>
        <w:tc>
          <w:tcPr>
            <w:tcW w:w="1859" w:type="dxa"/>
            <w:tcMar>
              <w:top w:w="39" w:type="dxa"/>
              <w:left w:w="39" w:type="dxa"/>
              <w:bottom w:w="39" w:type="dxa"/>
              <w:right w:w="39" w:type="dxa"/>
            </w:tcMar>
          </w:tcPr>
          <w:p w14:paraId="69193A8D" w14:textId="77777777" w:rsidR="003E5D1A" w:rsidRPr="0026054A" w:rsidRDefault="003E5D1A" w:rsidP="00C03798">
            <w:pPr>
              <w:rPr>
                <w:sz w:val="20"/>
                <w:szCs w:val="20"/>
              </w:rPr>
            </w:pPr>
          </w:p>
        </w:tc>
        <w:tc>
          <w:tcPr>
            <w:tcW w:w="3198" w:type="dxa"/>
            <w:tcMar>
              <w:top w:w="39" w:type="dxa"/>
              <w:left w:w="39" w:type="dxa"/>
              <w:bottom w:w="39" w:type="dxa"/>
              <w:right w:w="39" w:type="dxa"/>
            </w:tcMar>
          </w:tcPr>
          <w:p w14:paraId="07E81336" w14:textId="77777777" w:rsidR="003E5D1A" w:rsidRPr="0026054A" w:rsidRDefault="003E5D1A" w:rsidP="00C03798">
            <w:pPr>
              <w:rPr>
                <w:sz w:val="20"/>
                <w:szCs w:val="20"/>
              </w:rPr>
            </w:pPr>
          </w:p>
        </w:tc>
      </w:tr>
      <w:tr w:rsidR="003E5D1A" w:rsidRPr="000E661D" w14:paraId="755B2BAC" w14:textId="77777777" w:rsidTr="003C624C">
        <w:trPr>
          <w:trHeight w:val="279"/>
        </w:trPr>
        <w:tc>
          <w:tcPr>
            <w:tcW w:w="1129" w:type="dxa"/>
            <w:vMerge/>
            <w:tcMar>
              <w:top w:w="39" w:type="dxa"/>
              <w:left w:w="39" w:type="dxa"/>
              <w:bottom w:w="39" w:type="dxa"/>
              <w:right w:w="39" w:type="dxa"/>
            </w:tcMar>
          </w:tcPr>
          <w:p w14:paraId="3E298979" w14:textId="77777777" w:rsidR="003E5D1A" w:rsidRPr="0026054A" w:rsidRDefault="003E5D1A" w:rsidP="00C03798">
            <w:pPr>
              <w:rPr>
                <w:sz w:val="20"/>
                <w:szCs w:val="20"/>
              </w:rPr>
            </w:pPr>
          </w:p>
        </w:tc>
        <w:tc>
          <w:tcPr>
            <w:tcW w:w="2110" w:type="dxa"/>
            <w:tcMar>
              <w:top w:w="39" w:type="dxa"/>
              <w:left w:w="39" w:type="dxa"/>
              <w:bottom w:w="39" w:type="dxa"/>
              <w:right w:w="39" w:type="dxa"/>
            </w:tcMar>
          </w:tcPr>
          <w:p w14:paraId="5A8BAD9D" w14:textId="77777777" w:rsidR="003E5D1A" w:rsidRPr="0026054A" w:rsidRDefault="003E5D1A" w:rsidP="00C03798">
            <w:pPr>
              <w:rPr>
                <w:sz w:val="20"/>
                <w:szCs w:val="20"/>
              </w:rPr>
            </w:pPr>
            <w:r w:rsidRPr="0026054A">
              <w:rPr>
                <w:sz w:val="20"/>
                <w:szCs w:val="20"/>
              </w:rPr>
              <w:t>DEGREE THREE</w:t>
            </w:r>
          </w:p>
        </w:tc>
        <w:tc>
          <w:tcPr>
            <w:tcW w:w="1859" w:type="dxa"/>
            <w:tcMar>
              <w:top w:w="39" w:type="dxa"/>
              <w:left w:w="39" w:type="dxa"/>
              <w:bottom w:w="39" w:type="dxa"/>
              <w:right w:w="39" w:type="dxa"/>
            </w:tcMar>
          </w:tcPr>
          <w:p w14:paraId="3B9044E4" w14:textId="77777777" w:rsidR="003E5D1A" w:rsidRPr="0026054A" w:rsidRDefault="003E5D1A" w:rsidP="00C03798">
            <w:pPr>
              <w:rPr>
                <w:sz w:val="20"/>
                <w:szCs w:val="20"/>
              </w:rPr>
            </w:pPr>
          </w:p>
        </w:tc>
        <w:tc>
          <w:tcPr>
            <w:tcW w:w="3198" w:type="dxa"/>
            <w:tcMar>
              <w:top w:w="39" w:type="dxa"/>
              <w:left w:w="39" w:type="dxa"/>
              <w:bottom w:w="39" w:type="dxa"/>
              <w:right w:w="39" w:type="dxa"/>
            </w:tcMar>
          </w:tcPr>
          <w:p w14:paraId="28AFA50A" w14:textId="77777777" w:rsidR="003E5D1A" w:rsidRPr="0026054A" w:rsidRDefault="003E5D1A" w:rsidP="00C03798">
            <w:pPr>
              <w:rPr>
                <w:sz w:val="20"/>
                <w:szCs w:val="20"/>
              </w:rPr>
            </w:pPr>
          </w:p>
        </w:tc>
      </w:tr>
      <w:tr w:rsidR="003E5D1A" w:rsidRPr="000E661D" w14:paraId="2BEDA8AE" w14:textId="77777777" w:rsidTr="003C624C">
        <w:trPr>
          <w:trHeight w:val="59"/>
        </w:trPr>
        <w:tc>
          <w:tcPr>
            <w:tcW w:w="1129" w:type="dxa"/>
            <w:vMerge/>
            <w:tcMar>
              <w:top w:w="39" w:type="dxa"/>
              <w:left w:w="39" w:type="dxa"/>
              <w:bottom w:w="39" w:type="dxa"/>
              <w:right w:w="39" w:type="dxa"/>
            </w:tcMar>
          </w:tcPr>
          <w:p w14:paraId="45A76AC8" w14:textId="77777777" w:rsidR="003E5D1A" w:rsidRPr="0026054A" w:rsidRDefault="003E5D1A" w:rsidP="00C03798">
            <w:pPr>
              <w:rPr>
                <w:sz w:val="20"/>
                <w:szCs w:val="20"/>
              </w:rPr>
            </w:pPr>
          </w:p>
        </w:tc>
        <w:tc>
          <w:tcPr>
            <w:tcW w:w="2110" w:type="dxa"/>
            <w:tcMar>
              <w:top w:w="39" w:type="dxa"/>
              <w:left w:w="39" w:type="dxa"/>
              <w:bottom w:w="39" w:type="dxa"/>
              <w:right w:w="39" w:type="dxa"/>
            </w:tcMar>
          </w:tcPr>
          <w:p w14:paraId="42B859E4" w14:textId="77777777" w:rsidR="003E5D1A" w:rsidRPr="0026054A" w:rsidRDefault="003E5D1A" w:rsidP="00C03798">
            <w:pPr>
              <w:rPr>
                <w:sz w:val="20"/>
                <w:szCs w:val="20"/>
              </w:rPr>
            </w:pPr>
            <w:r w:rsidRPr="0026054A">
              <w:rPr>
                <w:sz w:val="20"/>
                <w:szCs w:val="20"/>
              </w:rPr>
              <w:t>DEGREE FOUR</w:t>
            </w:r>
          </w:p>
        </w:tc>
        <w:tc>
          <w:tcPr>
            <w:tcW w:w="1859" w:type="dxa"/>
            <w:tcMar>
              <w:top w:w="39" w:type="dxa"/>
              <w:left w:w="39" w:type="dxa"/>
              <w:bottom w:w="39" w:type="dxa"/>
              <w:right w:w="39" w:type="dxa"/>
            </w:tcMar>
          </w:tcPr>
          <w:p w14:paraId="355D5480" w14:textId="77777777" w:rsidR="003E5D1A" w:rsidRPr="0026054A" w:rsidRDefault="003E5D1A" w:rsidP="00C03798">
            <w:pPr>
              <w:rPr>
                <w:sz w:val="20"/>
                <w:szCs w:val="20"/>
              </w:rPr>
            </w:pPr>
          </w:p>
        </w:tc>
        <w:tc>
          <w:tcPr>
            <w:tcW w:w="3198" w:type="dxa"/>
            <w:tcMar>
              <w:top w:w="39" w:type="dxa"/>
              <w:left w:w="39" w:type="dxa"/>
              <w:bottom w:w="39" w:type="dxa"/>
              <w:right w:w="39" w:type="dxa"/>
            </w:tcMar>
          </w:tcPr>
          <w:p w14:paraId="587F6FB7" w14:textId="77777777" w:rsidR="003E5D1A" w:rsidRPr="0026054A" w:rsidRDefault="003E5D1A" w:rsidP="00C03798">
            <w:pPr>
              <w:rPr>
                <w:sz w:val="20"/>
                <w:szCs w:val="20"/>
              </w:rPr>
            </w:pPr>
          </w:p>
        </w:tc>
      </w:tr>
    </w:tbl>
    <w:p w14:paraId="0E79D236" w14:textId="77777777" w:rsidR="003C624C" w:rsidRDefault="003C624C" w:rsidP="003E5D1A">
      <w:pPr>
        <w:pStyle w:val="BodyText"/>
        <w:rPr>
          <w:b/>
          <w:bCs/>
          <w:lang w:eastAsia="zh-CN"/>
        </w:rPr>
      </w:pPr>
    </w:p>
    <w:p w14:paraId="17529E5C" w14:textId="77777777" w:rsidR="003C624C" w:rsidRDefault="003C624C" w:rsidP="003E5D1A">
      <w:pPr>
        <w:pStyle w:val="BodyText"/>
        <w:rPr>
          <w:b/>
          <w:bCs/>
          <w:lang w:eastAsia="zh-CN"/>
        </w:rPr>
      </w:pPr>
    </w:p>
    <w:p w14:paraId="02E54D84" w14:textId="77777777" w:rsidR="003C624C" w:rsidRDefault="003C624C" w:rsidP="003E5D1A">
      <w:pPr>
        <w:pStyle w:val="BodyText"/>
        <w:rPr>
          <w:b/>
          <w:bCs/>
          <w:lang w:eastAsia="zh-CN"/>
        </w:rPr>
      </w:pPr>
    </w:p>
    <w:p w14:paraId="3FFF7E1D" w14:textId="0FCB3CB9" w:rsidR="001648C8" w:rsidRPr="003E5D1A" w:rsidRDefault="00A01AA3" w:rsidP="003E5D1A">
      <w:pPr>
        <w:pStyle w:val="BodyText"/>
        <w:rPr>
          <w:b/>
          <w:bCs/>
          <w:lang w:eastAsia="zh-CN"/>
        </w:rPr>
      </w:pPr>
      <w:r>
        <w:rPr>
          <w:rFonts w:hint="eastAsia"/>
          <w:b/>
          <w:bCs/>
          <w:lang w:eastAsia="zh-CN"/>
        </w:rPr>
        <w:lastRenderedPageBreak/>
        <w:t>TABLE</w:t>
      </w:r>
      <w:r w:rsidR="00564F8D">
        <w:rPr>
          <w:rFonts w:hint="eastAsia"/>
          <w:b/>
          <w:bCs/>
          <w:lang w:eastAsia="zh-CN"/>
        </w:rPr>
        <w:t>2</w:t>
      </w:r>
      <w:r w:rsidR="00FA249D">
        <w:rPr>
          <w:b/>
          <w:bCs/>
          <w:lang w:eastAsia="zh-CN"/>
        </w:rPr>
        <w:tab/>
      </w:r>
      <w:r w:rsidR="00FA249D">
        <w:rPr>
          <w:b/>
          <w:bCs/>
          <w:lang w:eastAsia="zh-CN"/>
        </w:rPr>
        <w:tab/>
      </w:r>
      <w:r w:rsidRPr="00A01AA3">
        <w:rPr>
          <w:b/>
          <w:bCs/>
          <w:lang w:eastAsia="zh-CN"/>
        </w:rPr>
        <w:t xml:space="preserve"> </w:t>
      </w:r>
      <w:r>
        <w:rPr>
          <w:rFonts w:hint="eastAsia"/>
          <w:b/>
          <w:bCs/>
          <w:lang w:eastAsia="zh-CN"/>
        </w:rPr>
        <w:t>ANALYSIS</w:t>
      </w:r>
      <w:r w:rsidRPr="00A01AA3">
        <w:rPr>
          <w:b/>
          <w:bCs/>
          <w:lang w:eastAsia="zh-CN"/>
        </w:rPr>
        <w:t xml:space="preserve"> </w:t>
      </w:r>
      <w:r>
        <w:rPr>
          <w:rFonts w:hint="eastAsia"/>
          <w:b/>
          <w:bCs/>
          <w:lang w:eastAsia="zh-CN"/>
        </w:rPr>
        <w:t>OF</w:t>
      </w:r>
      <w:r>
        <w:rPr>
          <w:b/>
          <w:bCs/>
          <w:lang w:eastAsia="zh-CN"/>
        </w:rPr>
        <w:t xml:space="preserve"> </w:t>
      </w:r>
      <w:r>
        <w:rPr>
          <w:rFonts w:hint="eastAsia"/>
          <w:b/>
          <w:bCs/>
          <w:lang w:eastAsia="zh-CN"/>
        </w:rPr>
        <w:t>SOLUTIONS</w:t>
      </w:r>
    </w:p>
    <w:tbl>
      <w:tblPr>
        <w:tblStyle w:val="TableGrid"/>
        <w:tblW w:w="0" w:type="auto"/>
        <w:tblLook w:val="04A0" w:firstRow="1" w:lastRow="0" w:firstColumn="1" w:lastColumn="0" w:noHBand="0" w:noVBand="1"/>
      </w:tblPr>
      <w:tblGrid>
        <w:gridCol w:w="2074"/>
        <w:gridCol w:w="2457"/>
        <w:gridCol w:w="2233"/>
        <w:gridCol w:w="2074"/>
      </w:tblGrid>
      <w:tr w:rsidR="003E5D1A" w:rsidRPr="000E661D" w14:paraId="2B9F2AA4" w14:textId="77777777" w:rsidTr="00C03798">
        <w:tc>
          <w:tcPr>
            <w:tcW w:w="2074" w:type="dxa"/>
          </w:tcPr>
          <w:p w14:paraId="1E034365" w14:textId="02C62019" w:rsidR="003E5D1A" w:rsidRPr="0026054A" w:rsidRDefault="00A01AA3" w:rsidP="00C03798">
            <w:pPr>
              <w:pStyle w:val="BodyText"/>
              <w:jc w:val="center"/>
              <w:rPr>
                <w:b/>
                <w:sz w:val="20"/>
                <w:szCs w:val="20"/>
              </w:rPr>
            </w:pPr>
            <w:r w:rsidRPr="00A01AA3">
              <w:rPr>
                <w:b/>
                <w:sz w:val="20"/>
                <w:szCs w:val="20"/>
              </w:rPr>
              <w:t>Degree of autonomy</w:t>
            </w:r>
          </w:p>
        </w:tc>
        <w:tc>
          <w:tcPr>
            <w:tcW w:w="2457" w:type="dxa"/>
          </w:tcPr>
          <w:p w14:paraId="028F3A53" w14:textId="77777777" w:rsidR="00A01AA3" w:rsidRPr="00A01AA3" w:rsidRDefault="00A01AA3" w:rsidP="00A01AA3">
            <w:pPr>
              <w:pStyle w:val="BodyText"/>
              <w:jc w:val="center"/>
              <w:rPr>
                <w:b/>
                <w:sz w:val="20"/>
                <w:szCs w:val="20"/>
              </w:rPr>
            </w:pPr>
            <w:r w:rsidRPr="00A01AA3">
              <w:rPr>
                <w:b/>
                <w:sz w:val="20"/>
                <w:szCs w:val="20"/>
              </w:rPr>
              <w:t>the most appropriate way of addressing MASS implications</w:t>
            </w:r>
          </w:p>
          <w:p w14:paraId="7E3D2944" w14:textId="4BBD40DE" w:rsidR="003E5D1A" w:rsidRPr="0026054A" w:rsidRDefault="00A01AA3" w:rsidP="00A01AA3">
            <w:pPr>
              <w:pStyle w:val="BodyText"/>
              <w:jc w:val="center"/>
              <w:rPr>
                <w:b/>
                <w:sz w:val="20"/>
                <w:szCs w:val="20"/>
              </w:rPr>
            </w:pPr>
            <w:r w:rsidRPr="00A01AA3">
              <w:rPr>
                <w:b/>
                <w:sz w:val="20"/>
                <w:szCs w:val="20"/>
              </w:rPr>
              <w:t>(I, II, III, IV)</w:t>
            </w:r>
          </w:p>
        </w:tc>
        <w:tc>
          <w:tcPr>
            <w:tcW w:w="2233" w:type="dxa"/>
          </w:tcPr>
          <w:p w14:paraId="0B652305" w14:textId="0D3884AF" w:rsidR="003E5D1A" w:rsidRPr="0026054A" w:rsidRDefault="00A01AA3" w:rsidP="00C03798">
            <w:pPr>
              <w:pStyle w:val="BodyText"/>
              <w:jc w:val="center"/>
              <w:rPr>
                <w:b/>
                <w:sz w:val="20"/>
                <w:szCs w:val="20"/>
                <w:lang w:eastAsia="zh-CN"/>
              </w:rPr>
            </w:pPr>
            <w:r w:rsidRPr="00A01AA3">
              <w:rPr>
                <w:b/>
                <w:sz w:val="20"/>
                <w:szCs w:val="20"/>
                <w:lang w:eastAsia="zh-CN"/>
              </w:rPr>
              <w:t>Reasons</w:t>
            </w:r>
          </w:p>
        </w:tc>
        <w:tc>
          <w:tcPr>
            <w:tcW w:w="2074" w:type="dxa"/>
          </w:tcPr>
          <w:p w14:paraId="41FD4079" w14:textId="6442D186" w:rsidR="003E5D1A" w:rsidRPr="0026054A" w:rsidRDefault="00A01AA3" w:rsidP="00C03798">
            <w:pPr>
              <w:pStyle w:val="BodyText"/>
              <w:jc w:val="center"/>
              <w:rPr>
                <w:b/>
                <w:sz w:val="20"/>
                <w:szCs w:val="20"/>
                <w:lang w:eastAsia="zh-CN"/>
              </w:rPr>
            </w:pPr>
            <w:r w:rsidRPr="00A01AA3">
              <w:rPr>
                <w:b/>
                <w:sz w:val="20"/>
                <w:szCs w:val="20"/>
                <w:lang w:eastAsia="zh-CN"/>
              </w:rPr>
              <w:t>Themes/ potential gaps that require addressing</w:t>
            </w:r>
          </w:p>
        </w:tc>
      </w:tr>
      <w:tr w:rsidR="003E5D1A" w:rsidRPr="000E661D" w14:paraId="5CDE4770" w14:textId="77777777" w:rsidTr="00C03798">
        <w:tc>
          <w:tcPr>
            <w:tcW w:w="2074" w:type="dxa"/>
          </w:tcPr>
          <w:p w14:paraId="14339066" w14:textId="77777777" w:rsidR="003E5D1A" w:rsidRPr="0026054A" w:rsidRDefault="003E5D1A" w:rsidP="00C03798">
            <w:pPr>
              <w:rPr>
                <w:sz w:val="20"/>
                <w:szCs w:val="20"/>
              </w:rPr>
            </w:pPr>
            <w:r w:rsidRPr="0026054A">
              <w:rPr>
                <w:sz w:val="20"/>
                <w:szCs w:val="20"/>
              </w:rPr>
              <w:t>DEGREE ONE</w:t>
            </w:r>
          </w:p>
        </w:tc>
        <w:tc>
          <w:tcPr>
            <w:tcW w:w="2457" w:type="dxa"/>
          </w:tcPr>
          <w:p w14:paraId="19376316" w14:textId="77777777" w:rsidR="003E5D1A" w:rsidRPr="0026054A" w:rsidRDefault="003E5D1A" w:rsidP="00C03798">
            <w:pPr>
              <w:rPr>
                <w:sz w:val="20"/>
                <w:szCs w:val="20"/>
              </w:rPr>
            </w:pPr>
          </w:p>
        </w:tc>
        <w:tc>
          <w:tcPr>
            <w:tcW w:w="2233" w:type="dxa"/>
          </w:tcPr>
          <w:p w14:paraId="7CE10826" w14:textId="77777777" w:rsidR="003E5D1A" w:rsidRPr="0026054A" w:rsidRDefault="003E5D1A" w:rsidP="00C03798">
            <w:pPr>
              <w:rPr>
                <w:sz w:val="20"/>
                <w:szCs w:val="20"/>
              </w:rPr>
            </w:pPr>
          </w:p>
        </w:tc>
        <w:tc>
          <w:tcPr>
            <w:tcW w:w="2074" w:type="dxa"/>
          </w:tcPr>
          <w:p w14:paraId="60028CBE" w14:textId="77777777" w:rsidR="003E5D1A" w:rsidRPr="0026054A" w:rsidRDefault="003E5D1A" w:rsidP="00C03798">
            <w:pPr>
              <w:rPr>
                <w:sz w:val="20"/>
                <w:szCs w:val="20"/>
              </w:rPr>
            </w:pPr>
          </w:p>
        </w:tc>
      </w:tr>
      <w:tr w:rsidR="003E5D1A" w:rsidRPr="000E661D" w14:paraId="3BB35CFE" w14:textId="77777777" w:rsidTr="00C03798">
        <w:tc>
          <w:tcPr>
            <w:tcW w:w="2074" w:type="dxa"/>
          </w:tcPr>
          <w:p w14:paraId="56677B89" w14:textId="77777777" w:rsidR="003E5D1A" w:rsidRPr="0026054A" w:rsidRDefault="003E5D1A" w:rsidP="00C03798">
            <w:pPr>
              <w:rPr>
                <w:sz w:val="20"/>
                <w:szCs w:val="20"/>
              </w:rPr>
            </w:pPr>
            <w:r w:rsidRPr="0026054A">
              <w:rPr>
                <w:sz w:val="20"/>
                <w:szCs w:val="20"/>
              </w:rPr>
              <w:t>DEGREE TWO</w:t>
            </w:r>
          </w:p>
        </w:tc>
        <w:tc>
          <w:tcPr>
            <w:tcW w:w="2457" w:type="dxa"/>
          </w:tcPr>
          <w:p w14:paraId="5AFB2D88" w14:textId="77777777" w:rsidR="003E5D1A" w:rsidRPr="0026054A" w:rsidRDefault="003E5D1A" w:rsidP="00C03798">
            <w:pPr>
              <w:rPr>
                <w:sz w:val="20"/>
                <w:szCs w:val="20"/>
              </w:rPr>
            </w:pPr>
          </w:p>
        </w:tc>
        <w:tc>
          <w:tcPr>
            <w:tcW w:w="2233" w:type="dxa"/>
          </w:tcPr>
          <w:p w14:paraId="710E906C" w14:textId="77777777" w:rsidR="003E5D1A" w:rsidRPr="0026054A" w:rsidRDefault="003E5D1A" w:rsidP="00C03798">
            <w:pPr>
              <w:rPr>
                <w:sz w:val="20"/>
                <w:szCs w:val="20"/>
              </w:rPr>
            </w:pPr>
          </w:p>
        </w:tc>
        <w:tc>
          <w:tcPr>
            <w:tcW w:w="2074" w:type="dxa"/>
          </w:tcPr>
          <w:p w14:paraId="56C76D27" w14:textId="77777777" w:rsidR="003E5D1A" w:rsidRPr="0026054A" w:rsidRDefault="003E5D1A" w:rsidP="00C03798">
            <w:pPr>
              <w:rPr>
                <w:sz w:val="20"/>
                <w:szCs w:val="20"/>
              </w:rPr>
            </w:pPr>
          </w:p>
        </w:tc>
      </w:tr>
      <w:tr w:rsidR="003E5D1A" w:rsidRPr="000E661D" w14:paraId="18F1E12B" w14:textId="77777777" w:rsidTr="00C03798">
        <w:tc>
          <w:tcPr>
            <w:tcW w:w="2074" w:type="dxa"/>
          </w:tcPr>
          <w:p w14:paraId="6B033E5C" w14:textId="77777777" w:rsidR="003E5D1A" w:rsidRPr="0026054A" w:rsidRDefault="003E5D1A" w:rsidP="00C03798">
            <w:pPr>
              <w:rPr>
                <w:sz w:val="20"/>
                <w:szCs w:val="20"/>
              </w:rPr>
            </w:pPr>
            <w:r w:rsidRPr="0026054A">
              <w:rPr>
                <w:sz w:val="20"/>
                <w:szCs w:val="20"/>
              </w:rPr>
              <w:t>DEGREE THREE</w:t>
            </w:r>
          </w:p>
        </w:tc>
        <w:tc>
          <w:tcPr>
            <w:tcW w:w="2457" w:type="dxa"/>
          </w:tcPr>
          <w:p w14:paraId="767C3133" w14:textId="77777777" w:rsidR="003E5D1A" w:rsidRPr="0026054A" w:rsidRDefault="003E5D1A" w:rsidP="00C03798">
            <w:pPr>
              <w:rPr>
                <w:sz w:val="20"/>
                <w:szCs w:val="20"/>
              </w:rPr>
            </w:pPr>
          </w:p>
        </w:tc>
        <w:tc>
          <w:tcPr>
            <w:tcW w:w="2233" w:type="dxa"/>
          </w:tcPr>
          <w:p w14:paraId="15787362" w14:textId="77777777" w:rsidR="003E5D1A" w:rsidRPr="0026054A" w:rsidRDefault="003E5D1A" w:rsidP="00C03798">
            <w:pPr>
              <w:rPr>
                <w:sz w:val="20"/>
                <w:szCs w:val="20"/>
              </w:rPr>
            </w:pPr>
          </w:p>
        </w:tc>
        <w:tc>
          <w:tcPr>
            <w:tcW w:w="2074" w:type="dxa"/>
          </w:tcPr>
          <w:p w14:paraId="48EF21D6" w14:textId="77777777" w:rsidR="003E5D1A" w:rsidRPr="0026054A" w:rsidRDefault="003E5D1A" w:rsidP="00C03798">
            <w:pPr>
              <w:rPr>
                <w:sz w:val="20"/>
                <w:szCs w:val="20"/>
              </w:rPr>
            </w:pPr>
          </w:p>
        </w:tc>
      </w:tr>
      <w:tr w:rsidR="003E5D1A" w:rsidRPr="000E661D" w14:paraId="06D7D336" w14:textId="77777777" w:rsidTr="00C03798">
        <w:tc>
          <w:tcPr>
            <w:tcW w:w="2074" w:type="dxa"/>
          </w:tcPr>
          <w:p w14:paraId="1257DA9B" w14:textId="77777777" w:rsidR="003E5D1A" w:rsidRPr="0026054A" w:rsidRDefault="003E5D1A" w:rsidP="00C03798">
            <w:pPr>
              <w:rPr>
                <w:sz w:val="20"/>
                <w:szCs w:val="20"/>
              </w:rPr>
            </w:pPr>
            <w:r w:rsidRPr="0026054A">
              <w:rPr>
                <w:sz w:val="20"/>
                <w:szCs w:val="20"/>
              </w:rPr>
              <w:t>DEGREE FOUR</w:t>
            </w:r>
          </w:p>
        </w:tc>
        <w:tc>
          <w:tcPr>
            <w:tcW w:w="2457" w:type="dxa"/>
          </w:tcPr>
          <w:p w14:paraId="4F6A37B0" w14:textId="77777777" w:rsidR="003E5D1A" w:rsidRPr="0026054A" w:rsidRDefault="003E5D1A" w:rsidP="00C03798">
            <w:pPr>
              <w:rPr>
                <w:sz w:val="20"/>
                <w:szCs w:val="20"/>
              </w:rPr>
            </w:pPr>
          </w:p>
        </w:tc>
        <w:tc>
          <w:tcPr>
            <w:tcW w:w="2233" w:type="dxa"/>
          </w:tcPr>
          <w:p w14:paraId="38E72A70" w14:textId="77777777" w:rsidR="003E5D1A" w:rsidRPr="0026054A" w:rsidRDefault="003E5D1A" w:rsidP="00C03798">
            <w:pPr>
              <w:rPr>
                <w:sz w:val="20"/>
                <w:szCs w:val="20"/>
              </w:rPr>
            </w:pPr>
          </w:p>
        </w:tc>
        <w:tc>
          <w:tcPr>
            <w:tcW w:w="2074" w:type="dxa"/>
          </w:tcPr>
          <w:p w14:paraId="1753D9D1" w14:textId="77777777" w:rsidR="003E5D1A" w:rsidRPr="0026054A" w:rsidRDefault="003E5D1A" w:rsidP="00C03798">
            <w:pPr>
              <w:rPr>
                <w:sz w:val="20"/>
                <w:szCs w:val="20"/>
              </w:rPr>
            </w:pPr>
          </w:p>
        </w:tc>
      </w:tr>
    </w:tbl>
    <w:p w14:paraId="0562B220" w14:textId="5AAEB38C" w:rsidR="00360612" w:rsidRPr="001535B5" w:rsidRDefault="00360612" w:rsidP="00AC1892">
      <w:pPr>
        <w:pStyle w:val="Annex"/>
        <w:numPr>
          <w:ilvl w:val="0"/>
          <w:numId w:val="0"/>
        </w:numPr>
        <w:ind w:left="1418"/>
        <w:rPr>
          <w:lang w:val="en-AU" w:eastAsia="zh-CN"/>
        </w:rPr>
      </w:pPr>
    </w:p>
    <w:p w14:paraId="37AE04F3" w14:textId="03B0A900" w:rsidR="00AC1892" w:rsidRPr="00360612" w:rsidRDefault="003E2432" w:rsidP="00360612">
      <w:pPr>
        <w:spacing w:after="200" w:line="276" w:lineRule="auto"/>
        <w:rPr>
          <w:b/>
          <w:i/>
          <w:caps/>
          <w:color w:val="407EC9"/>
          <w:sz w:val="28"/>
          <w:u w:val="single"/>
          <w:lang w:eastAsia="zh-CN"/>
        </w:rPr>
      </w:pPr>
      <w:r>
        <w:rPr>
          <w:b/>
          <w:i/>
          <w:caps/>
          <w:color w:val="407EC9"/>
          <w:sz w:val="28"/>
          <w:u w:val="single"/>
          <w:lang w:eastAsia="zh-CN"/>
        </w:rPr>
        <w:br w:type="page"/>
      </w:r>
    </w:p>
    <w:p w14:paraId="2C2DF126" w14:textId="239DD6E9" w:rsidR="0026054A" w:rsidRDefault="00A01AA3" w:rsidP="00A01AA3">
      <w:pPr>
        <w:pStyle w:val="Annex"/>
        <w:rPr>
          <w:lang w:eastAsia="zh-CN"/>
        </w:rPr>
      </w:pPr>
      <w:bookmarkStart w:id="184" w:name="_Toc62829662"/>
      <w:r w:rsidRPr="00A01AA3">
        <w:rPr>
          <w:u w:color="407EC9"/>
          <w:lang w:eastAsia="zh-CN"/>
        </w:rPr>
        <w:lastRenderedPageBreak/>
        <w:t xml:space="preserve">Summary of VTS documents </w:t>
      </w:r>
      <w:r w:rsidR="00C64441">
        <w:rPr>
          <w:rFonts w:hint="eastAsia"/>
          <w:u w:color="407EC9"/>
          <w:lang w:eastAsia="zh-CN"/>
        </w:rPr>
        <w:t>scoping</w:t>
      </w:r>
      <w:r w:rsidRPr="00A01AA3">
        <w:rPr>
          <w:u w:color="407EC9"/>
          <w:lang w:eastAsia="zh-CN"/>
        </w:rPr>
        <w:t xml:space="preserve"> results</w:t>
      </w:r>
      <w:bookmarkEnd w:id="184"/>
    </w:p>
    <w:p w14:paraId="373DA4DB" w14:textId="448F87CC" w:rsidR="0026054A" w:rsidRPr="003E5D1A" w:rsidRDefault="003E5D1A" w:rsidP="003E5D1A">
      <w:pPr>
        <w:pStyle w:val="BodyText"/>
        <w:rPr>
          <w:b/>
          <w:bCs/>
          <w:lang w:eastAsia="zh-CN"/>
        </w:rPr>
      </w:pPr>
      <w:r>
        <w:rPr>
          <w:rFonts w:hint="eastAsia"/>
          <w:b/>
          <w:bCs/>
          <w:lang w:eastAsia="zh-CN"/>
        </w:rPr>
        <w:t>1.</w:t>
      </w:r>
      <w:r w:rsidR="00C64441" w:rsidRPr="00C64441">
        <w:t xml:space="preserve"> </w:t>
      </w:r>
      <w:r w:rsidR="00C64441">
        <w:rPr>
          <w:rFonts w:hint="eastAsia"/>
          <w:b/>
          <w:bCs/>
          <w:lang w:eastAsia="zh-CN"/>
        </w:rPr>
        <w:t xml:space="preserve">LIST OF </w:t>
      </w:r>
      <w:r w:rsidR="003E2432">
        <w:rPr>
          <w:b/>
          <w:bCs/>
          <w:lang w:eastAsia="zh-CN"/>
        </w:rPr>
        <w:t>DOCUMENTS</w:t>
      </w:r>
      <w:r w:rsidR="00C64441">
        <w:rPr>
          <w:rFonts w:hint="eastAsia"/>
          <w:b/>
          <w:bCs/>
          <w:lang w:eastAsia="zh-CN"/>
        </w:rPr>
        <w:t xml:space="preserve"> </w:t>
      </w:r>
      <w:r w:rsidR="003E2432">
        <w:rPr>
          <w:b/>
          <w:bCs/>
          <w:lang w:eastAsia="zh-CN"/>
        </w:rPr>
        <w:t xml:space="preserve">NEED </w:t>
      </w:r>
      <w:r w:rsidR="00C64441">
        <w:rPr>
          <w:rFonts w:hint="eastAsia"/>
          <w:b/>
          <w:bCs/>
          <w:lang w:eastAsia="zh-CN"/>
        </w:rPr>
        <w:t xml:space="preserve">TO </w:t>
      </w:r>
      <w:r w:rsidR="003C624C">
        <w:rPr>
          <w:b/>
          <w:bCs/>
          <w:lang w:eastAsia="zh-CN"/>
        </w:rPr>
        <w:t xml:space="preserve">BE </w:t>
      </w:r>
      <w:r w:rsidR="00C64441">
        <w:rPr>
          <w:rFonts w:hint="eastAsia"/>
          <w:b/>
          <w:bCs/>
          <w:lang w:eastAsia="zh-CN"/>
        </w:rPr>
        <w:t>SCOPE</w:t>
      </w:r>
      <w:r w:rsidR="003C624C">
        <w:rPr>
          <w:b/>
          <w:bCs/>
          <w:lang w:eastAsia="zh-CN"/>
        </w:rPr>
        <w:t>D</w:t>
      </w:r>
    </w:p>
    <w:tbl>
      <w:tblPr>
        <w:tblW w:w="10196" w:type="dxa"/>
        <w:tblLook w:val="04A0" w:firstRow="1" w:lastRow="0" w:firstColumn="1" w:lastColumn="0" w:noHBand="0" w:noVBand="1"/>
      </w:tblPr>
      <w:tblGrid>
        <w:gridCol w:w="1408"/>
        <w:gridCol w:w="8788"/>
      </w:tblGrid>
      <w:tr w:rsidR="0026054A" w:rsidRPr="00E629C1" w14:paraId="519E43C7" w14:textId="77777777" w:rsidTr="00C03798">
        <w:trPr>
          <w:trHeight w:val="260"/>
        </w:trPr>
        <w:tc>
          <w:tcPr>
            <w:tcW w:w="1408" w:type="dxa"/>
            <w:tcBorders>
              <w:top w:val="single" w:sz="8" w:space="0" w:color="auto"/>
              <w:left w:val="single" w:sz="8" w:space="0" w:color="auto"/>
              <w:bottom w:val="single" w:sz="4" w:space="0" w:color="auto"/>
              <w:right w:val="single" w:sz="4" w:space="0" w:color="auto"/>
            </w:tcBorders>
            <w:shd w:val="clear" w:color="000000" w:fill="009FDF"/>
            <w:hideMark/>
          </w:tcPr>
          <w:p w14:paraId="52EA2998" w14:textId="77777777" w:rsidR="0026054A" w:rsidRPr="00E629C1" w:rsidRDefault="0026054A" w:rsidP="00C03798">
            <w:pPr>
              <w:rPr>
                <w:rFonts w:ascii="Calibri" w:eastAsia="SimSun" w:hAnsi="Calibri" w:cs="Calibri"/>
                <w:b/>
                <w:bCs/>
                <w:szCs w:val="18"/>
              </w:rPr>
            </w:pPr>
            <w:r w:rsidRPr="00E629C1">
              <w:rPr>
                <w:rFonts w:ascii="Calibri" w:eastAsia="SimSun" w:hAnsi="Calibri" w:cs="Calibri"/>
                <w:b/>
                <w:bCs/>
                <w:color w:val="FFFFFF"/>
                <w:szCs w:val="18"/>
              </w:rPr>
              <w:t>Ref.</w:t>
            </w:r>
          </w:p>
        </w:tc>
        <w:tc>
          <w:tcPr>
            <w:tcW w:w="8788" w:type="dxa"/>
            <w:tcBorders>
              <w:top w:val="single" w:sz="8" w:space="0" w:color="auto"/>
              <w:left w:val="nil"/>
              <w:bottom w:val="single" w:sz="4" w:space="0" w:color="auto"/>
              <w:right w:val="single" w:sz="8" w:space="0" w:color="000000"/>
            </w:tcBorders>
            <w:shd w:val="clear" w:color="000000" w:fill="009FDF"/>
            <w:hideMark/>
          </w:tcPr>
          <w:p w14:paraId="7C4A835B" w14:textId="77777777" w:rsidR="0026054A" w:rsidRPr="00E629C1" w:rsidRDefault="0026054A" w:rsidP="00C03798">
            <w:pPr>
              <w:jc w:val="center"/>
              <w:rPr>
                <w:rFonts w:ascii="Calibri" w:eastAsia="SimSun" w:hAnsi="Calibri" w:cs="Calibri"/>
                <w:b/>
                <w:bCs/>
                <w:szCs w:val="18"/>
              </w:rPr>
            </w:pPr>
            <w:r w:rsidRPr="00E629C1">
              <w:rPr>
                <w:rFonts w:ascii="Calibri" w:eastAsia="SimSun" w:hAnsi="Calibri" w:cs="Calibri"/>
                <w:b/>
                <w:bCs/>
                <w:color w:val="FFFFFF"/>
                <w:szCs w:val="18"/>
              </w:rPr>
              <w:t>Title</w:t>
            </w:r>
          </w:p>
        </w:tc>
      </w:tr>
      <w:tr w:rsidR="0026054A" w:rsidRPr="00E629C1" w14:paraId="346A5471"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3F9AFDBD"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R0127 (V-127)</w:t>
            </w:r>
          </w:p>
        </w:tc>
        <w:tc>
          <w:tcPr>
            <w:tcW w:w="8788" w:type="dxa"/>
            <w:tcBorders>
              <w:top w:val="single" w:sz="4" w:space="0" w:color="auto"/>
              <w:left w:val="nil"/>
              <w:bottom w:val="single" w:sz="4" w:space="0" w:color="auto"/>
              <w:right w:val="single" w:sz="8" w:space="0" w:color="000000"/>
            </w:tcBorders>
            <w:shd w:val="clear" w:color="auto" w:fill="auto"/>
            <w:hideMark/>
          </w:tcPr>
          <w:p w14:paraId="38050A56"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Operational Procedures for Vessel Traffic Services</w:t>
            </w:r>
          </w:p>
        </w:tc>
      </w:tr>
      <w:tr w:rsidR="0026054A" w:rsidRPr="00E629C1" w14:paraId="7C84024A"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6E364CAA" w14:textId="16FA06E6" w:rsidR="0026054A" w:rsidRPr="00E629C1" w:rsidRDefault="0026054A" w:rsidP="00C03798">
            <w:pPr>
              <w:rPr>
                <w:rFonts w:ascii="Calibri" w:eastAsia="SimSun" w:hAnsi="Calibri" w:cs="Calibri"/>
                <w:szCs w:val="18"/>
              </w:rPr>
            </w:pPr>
            <w:r w:rsidRPr="00E629C1">
              <w:rPr>
                <w:rFonts w:ascii="Calibri" w:eastAsia="SimSun" w:hAnsi="Calibri" w:cs="Calibri"/>
                <w:szCs w:val="18"/>
              </w:rPr>
              <w:t>G1089</w:t>
            </w:r>
          </w:p>
        </w:tc>
        <w:tc>
          <w:tcPr>
            <w:tcW w:w="8788" w:type="dxa"/>
            <w:tcBorders>
              <w:top w:val="single" w:sz="4" w:space="0" w:color="auto"/>
              <w:left w:val="nil"/>
              <w:bottom w:val="single" w:sz="4" w:space="0" w:color="auto"/>
              <w:right w:val="single" w:sz="8" w:space="0" w:color="000000"/>
            </w:tcBorders>
            <w:shd w:val="clear" w:color="auto" w:fill="auto"/>
            <w:hideMark/>
          </w:tcPr>
          <w:p w14:paraId="3427F8E4" w14:textId="5BB108B3" w:rsidR="0026054A" w:rsidRPr="00E629C1" w:rsidRDefault="0026054A" w:rsidP="00C03798">
            <w:pPr>
              <w:rPr>
                <w:rFonts w:ascii="Calibri" w:eastAsia="SimSun" w:hAnsi="Calibri" w:cs="Calibri"/>
                <w:szCs w:val="18"/>
              </w:rPr>
            </w:pPr>
            <w:r w:rsidRPr="00E629C1">
              <w:rPr>
                <w:rFonts w:ascii="Calibri" w:eastAsia="SimSun" w:hAnsi="Calibri" w:cs="Calibri"/>
                <w:szCs w:val="18"/>
              </w:rPr>
              <w:t>Provision of VTS Services (INS, TOS &amp; NAS) (Dec 2012)</w:t>
            </w:r>
            <w:r w:rsidR="00342FCE">
              <w:rPr>
                <w:rFonts w:ascii="Calibri" w:eastAsia="SimSun" w:hAnsi="Calibri" w:cs="Calibri"/>
                <w:szCs w:val="18"/>
              </w:rPr>
              <w:t xml:space="preserve"> (updating)</w:t>
            </w:r>
          </w:p>
        </w:tc>
      </w:tr>
      <w:tr w:rsidR="0026054A" w:rsidRPr="00E629C1" w14:paraId="172FDB63"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6F58CB50" w14:textId="06AE050C" w:rsidR="0026054A" w:rsidRPr="00E629C1" w:rsidRDefault="0026054A" w:rsidP="00C03798">
            <w:pPr>
              <w:rPr>
                <w:rFonts w:ascii="Calibri" w:eastAsia="SimSun" w:hAnsi="Calibri" w:cs="Calibri"/>
                <w:szCs w:val="18"/>
              </w:rPr>
            </w:pPr>
            <w:r w:rsidRPr="00E629C1">
              <w:rPr>
                <w:rFonts w:ascii="Calibri" w:eastAsia="SimSun" w:hAnsi="Calibri" w:cs="Calibri"/>
                <w:szCs w:val="18"/>
              </w:rPr>
              <w:t>G1110</w:t>
            </w:r>
          </w:p>
        </w:tc>
        <w:tc>
          <w:tcPr>
            <w:tcW w:w="8788" w:type="dxa"/>
            <w:tcBorders>
              <w:top w:val="single" w:sz="4" w:space="0" w:color="auto"/>
              <w:left w:val="nil"/>
              <w:bottom w:val="single" w:sz="4" w:space="0" w:color="auto"/>
              <w:right w:val="single" w:sz="8" w:space="0" w:color="000000"/>
            </w:tcBorders>
            <w:shd w:val="clear" w:color="auto" w:fill="auto"/>
            <w:hideMark/>
          </w:tcPr>
          <w:p w14:paraId="3C7CB4C6" w14:textId="7A39F8BE" w:rsidR="0026054A" w:rsidRPr="00E629C1" w:rsidRDefault="0026054A" w:rsidP="00C03798">
            <w:pPr>
              <w:ind w:leftChars="-113" w:left="-203" w:firstLineChars="138" w:firstLine="248"/>
              <w:rPr>
                <w:rFonts w:ascii="Calibri" w:eastAsia="SimSun" w:hAnsi="Calibri" w:cs="Calibri"/>
                <w:szCs w:val="18"/>
              </w:rPr>
            </w:pPr>
            <w:r w:rsidRPr="00E629C1">
              <w:rPr>
                <w:rFonts w:ascii="Calibri" w:eastAsia="SimSun" w:hAnsi="Calibri" w:cs="Calibri"/>
                <w:szCs w:val="18"/>
              </w:rPr>
              <w:t>Use of Decision Support Tools for VTS Personnel (Dec 2014)</w:t>
            </w:r>
            <w:r w:rsidR="00C03798">
              <w:rPr>
                <w:rFonts w:ascii="Calibri" w:eastAsia="SimSun" w:hAnsi="Calibri" w:cs="Calibri"/>
                <w:szCs w:val="18"/>
              </w:rPr>
              <w:t>(updating)</w:t>
            </w:r>
          </w:p>
        </w:tc>
      </w:tr>
      <w:tr w:rsidR="0026054A" w:rsidRPr="00E629C1" w14:paraId="28E18D85"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22001512"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G1131</w:t>
            </w:r>
          </w:p>
        </w:tc>
        <w:tc>
          <w:tcPr>
            <w:tcW w:w="8788" w:type="dxa"/>
            <w:tcBorders>
              <w:top w:val="single" w:sz="4" w:space="0" w:color="auto"/>
              <w:left w:val="nil"/>
              <w:bottom w:val="single" w:sz="4" w:space="0" w:color="auto"/>
              <w:right w:val="single" w:sz="8" w:space="0" w:color="000000"/>
            </w:tcBorders>
            <w:shd w:val="clear" w:color="auto" w:fill="auto"/>
            <w:hideMark/>
          </w:tcPr>
          <w:p w14:paraId="78351E8A"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Setting and Measuring VTS Objectives (Dec 2017)</w:t>
            </w:r>
          </w:p>
        </w:tc>
      </w:tr>
      <w:tr w:rsidR="0026054A" w:rsidRPr="00E629C1" w14:paraId="7D39CEF9"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6FFEE4AE" w14:textId="6F32B2B6" w:rsidR="0026054A" w:rsidRPr="00E629C1" w:rsidRDefault="0026054A" w:rsidP="00C03798">
            <w:pPr>
              <w:rPr>
                <w:rFonts w:ascii="Calibri" w:eastAsia="SimSun" w:hAnsi="Calibri" w:cs="Calibri"/>
                <w:szCs w:val="18"/>
              </w:rPr>
            </w:pPr>
            <w:r w:rsidRPr="00E629C1">
              <w:rPr>
                <w:rFonts w:ascii="Calibri" w:eastAsia="SimSun" w:hAnsi="Calibri" w:cs="Calibri"/>
                <w:szCs w:val="18"/>
              </w:rPr>
              <w:t>G1045</w:t>
            </w:r>
          </w:p>
        </w:tc>
        <w:tc>
          <w:tcPr>
            <w:tcW w:w="8788" w:type="dxa"/>
            <w:tcBorders>
              <w:top w:val="single" w:sz="4" w:space="0" w:color="auto"/>
              <w:left w:val="nil"/>
              <w:bottom w:val="single" w:sz="4" w:space="0" w:color="auto"/>
              <w:right w:val="single" w:sz="8" w:space="0" w:color="000000"/>
            </w:tcBorders>
            <w:shd w:val="clear" w:color="auto" w:fill="auto"/>
            <w:hideMark/>
          </w:tcPr>
          <w:p w14:paraId="2097DE59"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Staffing Levels at VTS Centres (Dec 2018)</w:t>
            </w:r>
          </w:p>
        </w:tc>
      </w:tr>
      <w:tr w:rsidR="0026054A" w:rsidRPr="00E629C1" w14:paraId="514C76BC"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2DC63413"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G1141</w:t>
            </w:r>
          </w:p>
        </w:tc>
        <w:tc>
          <w:tcPr>
            <w:tcW w:w="8788" w:type="dxa"/>
            <w:tcBorders>
              <w:top w:val="single" w:sz="4" w:space="0" w:color="auto"/>
              <w:left w:val="nil"/>
              <w:bottom w:val="single" w:sz="4" w:space="0" w:color="auto"/>
              <w:right w:val="single" w:sz="8" w:space="0" w:color="000000"/>
            </w:tcBorders>
            <w:shd w:val="clear" w:color="auto" w:fill="auto"/>
            <w:hideMark/>
          </w:tcPr>
          <w:p w14:paraId="27C87C12"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Operational Procedures for Vessel Traffic Services (Dec 2018)</w:t>
            </w:r>
          </w:p>
        </w:tc>
      </w:tr>
      <w:tr w:rsidR="0026054A" w:rsidRPr="00E629C1" w14:paraId="1ED25274"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7D73ECF9"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R0125 (V-125)</w:t>
            </w:r>
          </w:p>
        </w:tc>
        <w:tc>
          <w:tcPr>
            <w:tcW w:w="8788" w:type="dxa"/>
            <w:tcBorders>
              <w:top w:val="single" w:sz="4" w:space="0" w:color="auto"/>
              <w:left w:val="nil"/>
              <w:bottom w:val="single" w:sz="4" w:space="0" w:color="auto"/>
              <w:right w:val="single" w:sz="8" w:space="0" w:color="000000"/>
            </w:tcBorders>
            <w:shd w:val="clear" w:color="auto" w:fill="auto"/>
            <w:hideMark/>
          </w:tcPr>
          <w:p w14:paraId="63571520"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The use and presentation of symbology at a VTS centre</w:t>
            </w:r>
          </w:p>
        </w:tc>
      </w:tr>
      <w:tr w:rsidR="0026054A" w:rsidRPr="00E629C1" w14:paraId="6F1CB45D"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05B20037"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R1014</w:t>
            </w:r>
          </w:p>
        </w:tc>
        <w:tc>
          <w:tcPr>
            <w:tcW w:w="8788" w:type="dxa"/>
            <w:tcBorders>
              <w:top w:val="single" w:sz="4" w:space="0" w:color="auto"/>
              <w:left w:val="nil"/>
              <w:bottom w:val="single" w:sz="4" w:space="0" w:color="auto"/>
              <w:right w:val="single" w:sz="8" w:space="0" w:color="000000"/>
            </w:tcBorders>
            <w:shd w:val="clear" w:color="auto" w:fill="auto"/>
            <w:hideMark/>
          </w:tcPr>
          <w:p w14:paraId="18BEE9D1" w14:textId="387AA9AD" w:rsidR="0026054A" w:rsidRPr="00E629C1" w:rsidRDefault="0026054A" w:rsidP="00C03798">
            <w:pPr>
              <w:rPr>
                <w:rFonts w:ascii="Calibri" w:eastAsia="SimSun" w:hAnsi="Calibri" w:cs="Calibri"/>
                <w:szCs w:val="18"/>
              </w:rPr>
            </w:pPr>
            <w:r w:rsidRPr="00E629C1">
              <w:rPr>
                <w:rFonts w:ascii="Calibri" w:eastAsia="SimSun" w:hAnsi="Calibri" w:cs="Calibri"/>
                <w:szCs w:val="18"/>
              </w:rPr>
              <w:t>Portrayal of VTS information and data</w:t>
            </w:r>
            <w:r w:rsidR="00342FCE">
              <w:rPr>
                <w:rFonts w:ascii="Calibri" w:eastAsia="SimSun" w:hAnsi="Calibri" w:cs="Calibri"/>
                <w:szCs w:val="18"/>
              </w:rPr>
              <w:t>（</w:t>
            </w:r>
            <w:r w:rsidR="00342FCE">
              <w:rPr>
                <w:rFonts w:ascii="Calibri" w:eastAsia="SimSun" w:hAnsi="Calibri" w:cs="Calibri"/>
                <w:szCs w:val="18"/>
              </w:rPr>
              <w:t>reviewing and updating</w:t>
            </w:r>
            <w:r w:rsidR="00342FCE">
              <w:rPr>
                <w:rFonts w:ascii="Calibri" w:eastAsia="SimSun" w:hAnsi="Calibri" w:cs="Calibri"/>
                <w:szCs w:val="18"/>
              </w:rPr>
              <w:t>）</w:t>
            </w:r>
          </w:p>
        </w:tc>
      </w:tr>
      <w:tr w:rsidR="0026054A" w:rsidRPr="00E629C1" w14:paraId="646A9273"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3B4051E4"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R1012</w:t>
            </w:r>
          </w:p>
        </w:tc>
        <w:tc>
          <w:tcPr>
            <w:tcW w:w="8788" w:type="dxa"/>
            <w:tcBorders>
              <w:top w:val="single" w:sz="4" w:space="0" w:color="auto"/>
              <w:left w:val="nil"/>
              <w:bottom w:val="single" w:sz="4" w:space="0" w:color="auto"/>
              <w:right w:val="single" w:sz="8" w:space="0" w:color="000000"/>
            </w:tcBorders>
            <w:shd w:val="clear" w:color="auto" w:fill="auto"/>
            <w:hideMark/>
          </w:tcPr>
          <w:p w14:paraId="2D926648"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VTS Communications</w:t>
            </w:r>
          </w:p>
        </w:tc>
      </w:tr>
      <w:tr w:rsidR="0026054A" w:rsidRPr="00E629C1" w14:paraId="63FF0837"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67812BC1"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R0128( V-128)</w:t>
            </w:r>
          </w:p>
        </w:tc>
        <w:tc>
          <w:tcPr>
            <w:tcW w:w="8788" w:type="dxa"/>
            <w:tcBorders>
              <w:top w:val="single" w:sz="4" w:space="0" w:color="auto"/>
              <w:left w:val="nil"/>
              <w:bottom w:val="single" w:sz="4" w:space="0" w:color="auto"/>
              <w:right w:val="single" w:sz="8" w:space="0" w:color="000000"/>
            </w:tcBorders>
            <w:shd w:val="clear" w:color="auto" w:fill="auto"/>
            <w:hideMark/>
          </w:tcPr>
          <w:p w14:paraId="61786D1E"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Operational and Technical Performance of VTS Systems</w:t>
            </w:r>
          </w:p>
        </w:tc>
      </w:tr>
      <w:tr w:rsidR="0026054A" w:rsidRPr="00E629C1" w14:paraId="6F38991E"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49EB0A89" w14:textId="77777777" w:rsidR="0026054A" w:rsidRPr="00E629C1" w:rsidRDefault="0026054A" w:rsidP="00C03798">
            <w:pPr>
              <w:rPr>
                <w:rFonts w:ascii="Calibri" w:eastAsia="SimSun" w:hAnsi="Calibri" w:cs="Calibri"/>
                <w:color w:val="000000"/>
                <w:szCs w:val="18"/>
              </w:rPr>
            </w:pPr>
            <w:r w:rsidRPr="00E629C1">
              <w:rPr>
                <w:rFonts w:ascii="Calibri" w:eastAsia="SimSun" w:hAnsi="Calibri" w:cs="Calibri"/>
                <w:color w:val="000000"/>
                <w:szCs w:val="18"/>
              </w:rPr>
              <w:t>G1105</w:t>
            </w:r>
          </w:p>
        </w:tc>
        <w:tc>
          <w:tcPr>
            <w:tcW w:w="8788" w:type="dxa"/>
            <w:tcBorders>
              <w:top w:val="single" w:sz="4" w:space="0" w:color="auto"/>
              <w:left w:val="nil"/>
              <w:bottom w:val="single" w:sz="4" w:space="0" w:color="auto"/>
              <w:right w:val="single" w:sz="8" w:space="0" w:color="000000"/>
            </w:tcBorders>
            <w:shd w:val="clear" w:color="auto" w:fill="auto"/>
            <w:hideMark/>
          </w:tcPr>
          <w:p w14:paraId="58FFFA77" w14:textId="11586B47" w:rsidR="0026054A" w:rsidRPr="00E629C1" w:rsidRDefault="0026054A" w:rsidP="00C03798">
            <w:pPr>
              <w:rPr>
                <w:rFonts w:ascii="Calibri" w:eastAsia="SimSun" w:hAnsi="Calibri" w:cs="Calibri"/>
                <w:szCs w:val="18"/>
              </w:rPr>
            </w:pPr>
            <w:r w:rsidRPr="00E629C1">
              <w:rPr>
                <w:rFonts w:ascii="Calibri" w:eastAsia="SimSun" w:hAnsi="Calibri" w:cs="Calibri"/>
                <w:szCs w:val="18"/>
              </w:rPr>
              <w:t>Shore side Portrayal</w:t>
            </w:r>
            <w:r w:rsidR="00C03798">
              <w:rPr>
                <w:rFonts w:ascii="Calibri" w:eastAsia="SimSun" w:hAnsi="Calibri" w:cs="Calibri"/>
                <w:szCs w:val="18"/>
              </w:rPr>
              <w:t>(updating)</w:t>
            </w:r>
          </w:p>
        </w:tc>
      </w:tr>
      <w:tr w:rsidR="0026054A" w:rsidRPr="00E629C1" w14:paraId="03A741EA"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695717B2"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G1132</w:t>
            </w:r>
          </w:p>
        </w:tc>
        <w:tc>
          <w:tcPr>
            <w:tcW w:w="8788" w:type="dxa"/>
            <w:tcBorders>
              <w:top w:val="single" w:sz="4" w:space="0" w:color="auto"/>
              <w:left w:val="nil"/>
              <w:bottom w:val="single" w:sz="4" w:space="0" w:color="auto"/>
              <w:right w:val="single" w:sz="8" w:space="0" w:color="000000"/>
            </w:tcBorders>
            <w:shd w:val="clear" w:color="auto" w:fill="auto"/>
            <w:hideMark/>
          </w:tcPr>
          <w:p w14:paraId="4D34F4FC"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VTS VHF Voice Communication (Dec 2017)</w:t>
            </w:r>
          </w:p>
        </w:tc>
      </w:tr>
      <w:tr w:rsidR="0026054A" w:rsidRPr="00E629C1" w14:paraId="33360BF4" w14:textId="77777777" w:rsidTr="00C03798">
        <w:trPr>
          <w:trHeight w:val="550"/>
        </w:trPr>
        <w:tc>
          <w:tcPr>
            <w:tcW w:w="1408" w:type="dxa"/>
            <w:tcBorders>
              <w:top w:val="nil"/>
              <w:left w:val="single" w:sz="8" w:space="0" w:color="auto"/>
              <w:bottom w:val="single" w:sz="4" w:space="0" w:color="auto"/>
              <w:right w:val="single" w:sz="4" w:space="0" w:color="auto"/>
            </w:tcBorders>
            <w:shd w:val="clear" w:color="auto" w:fill="auto"/>
            <w:hideMark/>
          </w:tcPr>
          <w:p w14:paraId="429863BB" w14:textId="0B3B4499" w:rsidR="0026054A" w:rsidRPr="00E629C1" w:rsidRDefault="0026054A" w:rsidP="00C03798">
            <w:pPr>
              <w:rPr>
                <w:rFonts w:ascii="Calibri" w:eastAsia="SimSun" w:hAnsi="Calibri" w:cs="Calibri"/>
                <w:szCs w:val="18"/>
              </w:rPr>
            </w:pPr>
            <w:r w:rsidRPr="00E629C1">
              <w:rPr>
                <w:rFonts w:ascii="Calibri" w:eastAsia="SimSun" w:hAnsi="Calibri" w:cs="Calibri"/>
                <w:szCs w:val="18"/>
              </w:rPr>
              <w:t>G1111</w:t>
            </w:r>
          </w:p>
        </w:tc>
        <w:tc>
          <w:tcPr>
            <w:tcW w:w="8788" w:type="dxa"/>
            <w:tcBorders>
              <w:top w:val="single" w:sz="4" w:space="0" w:color="auto"/>
              <w:left w:val="nil"/>
              <w:bottom w:val="single" w:sz="4" w:space="0" w:color="auto"/>
              <w:right w:val="single" w:sz="8" w:space="0" w:color="000000"/>
            </w:tcBorders>
            <w:shd w:val="clear" w:color="auto" w:fill="auto"/>
            <w:hideMark/>
          </w:tcPr>
          <w:p w14:paraId="6B36DFD6"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Preparation of Operational and Technical Performance Requirements for VTS Systems (May 2015)  (reviewing and updating)</w:t>
            </w:r>
          </w:p>
        </w:tc>
      </w:tr>
      <w:tr w:rsidR="0026054A" w:rsidRPr="00E629C1" w14:paraId="148F85E3" w14:textId="77777777" w:rsidTr="00C03798">
        <w:trPr>
          <w:trHeight w:val="260"/>
        </w:trPr>
        <w:tc>
          <w:tcPr>
            <w:tcW w:w="1408" w:type="dxa"/>
            <w:tcBorders>
              <w:top w:val="nil"/>
              <w:left w:val="single" w:sz="8" w:space="0" w:color="auto"/>
              <w:bottom w:val="single" w:sz="4" w:space="0" w:color="auto"/>
              <w:right w:val="single" w:sz="4" w:space="0" w:color="auto"/>
            </w:tcBorders>
            <w:shd w:val="clear" w:color="auto" w:fill="auto"/>
            <w:hideMark/>
          </w:tcPr>
          <w:p w14:paraId="3B75692E" w14:textId="73434651" w:rsidR="0026054A" w:rsidRPr="00E629C1" w:rsidRDefault="0026054A" w:rsidP="00C03798">
            <w:pPr>
              <w:rPr>
                <w:rFonts w:ascii="Calibri" w:eastAsia="SimSun" w:hAnsi="Calibri" w:cs="Calibri"/>
                <w:szCs w:val="18"/>
              </w:rPr>
            </w:pPr>
            <w:r w:rsidRPr="00E629C1">
              <w:rPr>
                <w:rFonts w:ascii="Calibri" w:eastAsia="SimSun" w:hAnsi="Calibri" w:cs="Calibri"/>
                <w:szCs w:val="18"/>
              </w:rPr>
              <w:t>G1101</w:t>
            </w:r>
          </w:p>
        </w:tc>
        <w:tc>
          <w:tcPr>
            <w:tcW w:w="8788" w:type="dxa"/>
            <w:tcBorders>
              <w:top w:val="single" w:sz="4" w:space="0" w:color="auto"/>
              <w:left w:val="nil"/>
              <w:bottom w:val="single" w:sz="4" w:space="0" w:color="auto"/>
              <w:right w:val="single" w:sz="8" w:space="0" w:color="000000"/>
            </w:tcBorders>
            <w:shd w:val="clear" w:color="auto" w:fill="auto"/>
            <w:hideMark/>
          </w:tcPr>
          <w:p w14:paraId="2250E5E0"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Auditing and Assessing VTS (Dec 2013)</w:t>
            </w:r>
          </w:p>
        </w:tc>
      </w:tr>
      <w:tr w:rsidR="0026054A" w:rsidRPr="00E629C1" w14:paraId="6D85E43F" w14:textId="77777777" w:rsidTr="00C03798">
        <w:trPr>
          <w:trHeight w:val="530"/>
        </w:trPr>
        <w:tc>
          <w:tcPr>
            <w:tcW w:w="1408" w:type="dxa"/>
            <w:tcBorders>
              <w:top w:val="nil"/>
              <w:left w:val="single" w:sz="8" w:space="0" w:color="auto"/>
              <w:bottom w:val="single" w:sz="4" w:space="0" w:color="auto"/>
              <w:right w:val="single" w:sz="4" w:space="0" w:color="auto"/>
            </w:tcBorders>
            <w:shd w:val="clear" w:color="auto" w:fill="auto"/>
            <w:hideMark/>
          </w:tcPr>
          <w:p w14:paraId="61102231" w14:textId="39D5CD01" w:rsidR="0026054A" w:rsidRPr="00E629C1" w:rsidRDefault="0026054A" w:rsidP="00C03798">
            <w:pPr>
              <w:rPr>
                <w:rFonts w:ascii="Calibri" w:eastAsia="SimSun" w:hAnsi="Calibri" w:cs="Calibri"/>
                <w:szCs w:val="18"/>
              </w:rPr>
            </w:pPr>
            <w:r w:rsidRPr="00E629C1">
              <w:rPr>
                <w:rFonts w:ascii="Calibri" w:eastAsia="SimSun" w:hAnsi="Calibri" w:cs="Calibri"/>
                <w:szCs w:val="18"/>
              </w:rPr>
              <w:t>G1115</w:t>
            </w:r>
          </w:p>
        </w:tc>
        <w:tc>
          <w:tcPr>
            <w:tcW w:w="8788" w:type="dxa"/>
            <w:tcBorders>
              <w:top w:val="single" w:sz="4" w:space="0" w:color="auto"/>
              <w:left w:val="nil"/>
              <w:bottom w:val="single" w:sz="4" w:space="0" w:color="auto"/>
              <w:right w:val="single" w:sz="8" w:space="0" w:color="000000"/>
            </w:tcBorders>
            <w:shd w:val="clear" w:color="auto" w:fill="auto"/>
            <w:hideMark/>
          </w:tcPr>
          <w:p w14:paraId="42FC8BA4"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Preparing for an IMO Member State Audit Scheme (IMSAS) on Vessel Traffic Services (Dec 2015)</w:t>
            </w:r>
          </w:p>
        </w:tc>
      </w:tr>
      <w:tr w:rsidR="0026054A" w:rsidRPr="00E629C1" w14:paraId="13342B76" w14:textId="77777777" w:rsidTr="00C03798">
        <w:trPr>
          <w:trHeight w:val="420"/>
        </w:trPr>
        <w:tc>
          <w:tcPr>
            <w:tcW w:w="1408" w:type="dxa"/>
            <w:tcBorders>
              <w:top w:val="nil"/>
              <w:left w:val="single" w:sz="8" w:space="0" w:color="auto"/>
              <w:bottom w:val="single" w:sz="4" w:space="0" w:color="auto"/>
              <w:right w:val="single" w:sz="4" w:space="0" w:color="auto"/>
            </w:tcBorders>
            <w:shd w:val="clear" w:color="auto" w:fill="auto"/>
            <w:hideMark/>
          </w:tcPr>
          <w:p w14:paraId="449244A4" w14:textId="542EB518" w:rsidR="0026054A" w:rsidRPr="00E629C1" w:rsidRDefault="0026054A" w:rsidP="00C03798">
            <w:pPr>
              <w:rPr>
                <w:rFonts w:ascii="Calibri" w:eastAsia="SimSun" w:hAnsi="Calibri" w:cs="Calibri"/>
                <w:szCs w:val="18"/>
              </w:rPr>
            </w:pPr>
            <w:r w:rsidRPr="00E629C1">
              <w:rPr>
                <w:rFonts w:ascii="Calibri" w:eastAsia="SimSun" w:hAnsi="Calibri" w:cs="Calibri"/>
                <w:szCs w:val="18"/>
              </w:rPr>
              <w:t>G1102</w:t>
            </w:r>
          </w:p>
        </w:tc>
        <w:tc>
          <w:tcPr>
            <w:tcW w:w="8788" w:type="dxa"/>
            <w:tcBorders>
              <w:top w:val="single" w:sz="4" w:space="0" w:color="auto"/>
              <w:left w:val="nil"/>
              <w:bottom w:val="single" w:sz="4" w:space="0" w:color="auto"/>
              <w:right w:val="single" w:sz="8" w:space="0" w:color="000000"/>
            </w:tcBorders>
            <w:shd w:val="clear" w:color="auto" w:fill="auto"/>
            <w:hideMark/>
          </w:tcPr>
          <w:p w14:paraId="3A6015E1"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VTS Interaction with Allied or Other Services (Dec 2013)</w:t>
            </w:r>
          </w:p>
        </w:tc>
      </w:tr>
      <w:tr w:rsidR="0026054A" w:rsidRPr="00E629C1" w14:paraId="6460153A" w14:textId="77777777" w:rsidTr="003E2432">
        <w:trPr>
          <w:trHeight w:val="341"/>
        </w:trPr>
        <w:tc>
          <w:tcPr>
            <w:tcW w:w="1408" w:type="dxa"/>
            <w:tcBorders>
              <w:top w:val="nil"/>
              <w:left w:val="single" w:sz="8" w:space="0" w:color="auto"/>
              <w:bottom w:val="nil"/>
              <w:right w:val="single" w:sz="4" w:space="0" w:color="auto"/>
            </w:tcBorders>
            <w:shd w:val="clear" w:color="auto" w:fill="auto"/>
            <w:hideMark/>
          </w:tcPr>
          <w:p w14:paraId="537415B9"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G1130</w:t>
            </w:r>
          </w:p>
        </w:tc>
        <w:tc>
          <w:tcPr>
            <w:tcW w:w="8788" w:type="dxa"/>
            <w:tcBorders>
              <w:top w:val="single" w:sz="4" w:space="0" w:color="auto"/>
              <w:left w:val="nil"/>
              <w:bottom w:val="single" w:sz="4" w:space="0" w:color="auto"/>
              <w:right w:val="single" w:sz="8" w:space="0" w:color="000000"/>
            </w:tcBorders>
            <w:shd w:val="clear" w:color="auto" w:fill="auto"/>
            <w:hideMark/>
          </w:tcPr>
          <w:p w14:paraId="27723B77" w14:textId="77777777" w:rsidR="0026054A" w:rsidRPr="00E629C1" w:rsidRDefault="0026054A" w:rsidP="00C03798">
            <w:pPr>
              <w:rPr>
                <w:rFonts w:ascii="Calibri" w:eastAsia="SimSun" w:hAnsi="Calibri" w:cs="Calibri"/>
                <w:szCs w:val="18"/>
              </w:rPr>
            </w:pPr>
            <w:r w:rsidRPr="00E629C1">
              <w:rPr>
                <w:rFonts w:ascii="Calibri" w:eastAsia="SimSun" w:hAnsi="Calibri" w:cs="Calibri"/>
                <w:szCs w:val="18"/>
              </w:rPr>
              <w:t>Technical Aspects of Information Exchange Between VTS and Allied or Other Services (Dec 2017)</w:t>
            </w:r>
          </w:p>
        </w:tc>
      </w:tr>
      <w:tr w:rsidR="003E2432" w:rsidRPr="00E629C1" w14:paraId="46FCB78C" w14:textId="77777777" w:rsidTr="00C03798">
        <w:trPr>
          <w:trHeight w:val="341"/>
        </w:trPr>
        <w:tc>
          <w:tcPr>
            <w:tcW w:w="1408" w:type="dxa"/>
            <w:tcBorders>
              <w:top w:val="nil"/>
              <w:left w:val="single" w:sz="8" w:space="0" w:color="auto"/>
              <w:bottom w:val="single" w:sz="8" w:space="0" w:color="auto"/>
              <w:right w:val="single" w:sz="4" w:space="0" w:color="auto"/>
            </w:tcBorders>
            <w:shd w:val="clear" w:color="auto" w:fill="auto"/>
          </w:tcPr>
          <w:p w14:paraId="142DCD95" w14:textId="6A651BE7" w:rsidR="003E2432" w:rsidRPr="00E629C1" w:rsidRDefault="003E2432" w:rsidP="00C03798">
            <w:pPr>
              <w:rPr>
                <w:rFonts w:ascii="Calibri" w:eastAsia="SimSun" w:hAnsi="Calibri" w:cs="Calibri"/>
                <w:szCs w:val="18"/>
              </w:rPr>
            </w:pPr>
            <w:r>
              <w:rPr>
                <w:rFonts w:ascii="Calibri" w:eastAsia="SimSun" w:hAnsi="Calibri" w:cs="Calibri"/>
                <w:szCs w:val="18"/>
              </w:rPr>
              <w:t>…</w:t>
            </w:r>
          </w:p>
        </w:tc>
        <w:tc>
          <w:tcPr>
            <w:tcW w:w="8788" w:type="dxa"/>
            <w:tcBorders>
              <w:top w:val="single" w:sz="4" w:space="0" w:color="auto"/>
              <w:left w:val="nil"/>
              <w:bottom w:val="single" w:sz="8" w:space="0" w:color="auto"/>
              <w:right w:val="single" w:sz="8" w:space="0" w:color="000000"/>
            </w:tcBorders>
            <w:shd w:val="clear" w:color="auto" w:fill="auto"/>
          </w:tcPr>
          <w:p w14:paraId="3C348C72" w14:textId="77777777" w:rsidR="003E2432" w:rsidRPr="00E629C1" w:rsidRDefault="003E2432" w:rsidP="00C03798">
            <w:pPr>
              <w:rPr>
                <w:rFonts w:ascii="Calibri" w:eastAsia="SimSun" w:hAnsi="Calibri" w:cs="Calibri"/>
                <w:szCs w:val="18"/>
              </w:rPr>
            </w:pPr>
          </w:p>
        </w:tc>
      </w:tr>
    </w:tbl>
    <w:p w14:paraId="1078A3E9" w14:textId="77139D7C" w:rsidR="0026054A" w:rsidRPr="003E5D1A" w:rsidRDefault="0026054A" w:rsidP="003E5D1A">
      <w:pPr>
        <w:pStyle w:val="BodyText"/>
        <w:rPr>
          <w:b/>
          <w:bCs/>
          <w:lang w:eastAsia="zh-CN"/>
        </w:rPr>
      </w:pPr>
      <w:r w:rsidRPr="003E5D1A">
        <w:rPr>
          <w:rFonts w:hint="eastAsia"/>
          <w:b/>
          <w:bCs/>
          <w:lang w:eastAsia="zh-CN"/>
        </w:rPr>
        <w:t>2</w:t>
      </w:r>
      <w:r w:rsidRPr="003E5D1A">
        <w:rPr>
          <w:rFonts w:hint="eastAsia"/>
          <w:b/>
          <w:bCs/>
          <w:lang w:eastAsia="zh-CN"/>
        </w:rPr>
        <w:t>．</w:t>
      </w:r>
      <w:r w:rsidR="00C64441">
        <w:rPr>
          <w:rFonts w:hint="eastAsia"/>
          <w:b/>
          <w:bCs/>
          <w:lang w:eastAsia="zh-CN"/>
        </w:rPr>
        <w:t>SUMMARY OF SCOPING RESULTS</w:t>
      </w:r>
      <w:r w:rsidR="00C64441" w:rsidRPr="003E5D1A">
        <w:rPr>
          <w:b/>
          <w:bCs/>
          <w:lang w:eastAsia="zh-CN"/>
        </w:rPr>
        <w:t xml:space="preserve"> </w:t>
      </w:r>
    </w:p>
    <w:p w14:paraId="2C02D3DA" w14:textId="07B70F95" w:rsidR="0026054A" w:rsidRDefault="00564F8D" w:rsidP="00C64441">
      <w:pPr>
        <w:tabs>
          <w:tab w:val="left" w:pos="1400"/>
        </w:tabs>
        <w:ind w:left="880" w:hangingChars="400" w:hanging="880"/>
        <w:rPr>
          <w:b/>
          <w:bCs/>
          <w:color w:val="004F70"/>
          <w:lang w:eastAsia="zh-CN"/>
        </w:rPr>
      </w:pPr>
      <w:r>
        <w:rPr>
          <w:rFonts w:hint="eastAsia"/>
          <w:sz w:val="22"/>
          <w:lang w:eastAsia="zh-CN"/>
        </w:rPr>
        <w:t>E</w:t>
      </w:r>
      <w:r>
        <w:rPr>
          <w:sz w:val="22"/>
          <w:lang w:eastAsia="zh-CN"/>
        </w:rPr>
        <w:t xml:space="preserve">ach </w:t>
      </w:r>
      <w:r w:rsidR="003C624C">
        <w:rPr>
          <w:sz w:val="22"/>
          <w:lang w:eastAsia="zh-CN"/>
        </w:rPr>
        <w:t>document</w:t>
      </w:r>
      <w:r>
        <w:rPr>
          <w:rFonts w:hint="eastAsia"/>
          <w:sz w:val="22"/>
          <w:lang w:eastAsia="zh-CN"/>
        </w:rPr>
        <w:t xml:space="preserve"> </w:t>
      </w:r>
      <w:r w:rsidR="00AE012D">
        <w:rPr>
          <w:sz w:val="22"/>
          <w:lang w:eastAsia="zh-CN"/>
        </w:rPr>
        <w:t>should</w:t>
      </w:r>
      <w:r>
        <w:rPr>
          <w:rFonts w:hint="eastAsia"/>
          <w:sz w:val="22"/>
          <w:lang w:eastAsia="zh-CN"/>
        </w:rPr>
        <w:t xml:space="preserve"> </w:t>
      </w:r>
      <w:r w:rsidR="00C64441" w:rsidRPr="00C64441">
        <w:rPr>
          <w:sz w:val="22"/>
          <w:lang w:eastAsia="zh-CN"/>
        </w:rPr>
        <w:t>fill in the results in T</w:t>
      </w:r>
      <w:r w:rsidR="00C64441" w:rsidRPr="00A5621C">
        <w:rPr>
          <w:sz w:val="22"/>
          <w:lang w:eastAsia="zh-CN"/>
        </w:rPr>
        <w:t>able 1 and 2 in Annex A</w:t>
      </w:r>
      <w:r w:rsidR="00536AEF" w:rsidRPr="00A5621C">
        <w:rPr>
          <w:sz w:val="22"/>
          <w:lang w:eastAsia="zh-CN"/>
        </w:rPr>
        <w:t>.</w:t>
      </w:r>
    </w:p>
    <w:sectPr w:rsidR="0026054A" w:rsidSect="003A6A32">
      <w:headerReference w:type="even" r:id="rId26"/>
      <w:headerReference w:type="default" r:id="rId27"/>
      <w:footerReference w:type="default" r:id="rId28"/>
      <w:headerReference w:type="firs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702174" w14:textId="77777777" w:rsidR="00477E7A" w:rsidRDefault="00477E7A" w:rsidP="003274DB">
      <w:r>
        <w:separator/>
      </w:r>
    </w:p>
    <w:p w14:paraId="72C00F8B" w14:textId="77777777" w:rsidR="00477E7A" w:rsidRDefault="00477E7A"/>
  </w:endnote>
  <w:endnote w:type="continuationSeparator" w:id="0">
    <w:p w14:paraId="0CFCDB7D" w14:textId="77777777" w:rsidR="00477E7A" w:rsidRDefault="00477E7A" w:rsidP="003274DB">
      <w:r>
        <w:continuationSeparator/>
      </w:r>
    </w:p>
    <w:p w14:paraId="5B7D103E" w14:textId="77777777" w:rsidR="00477E7A" w:rsidRDefault="00477E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6AC97" w14:textId="77777777" w:rsidR="002F57F2" w:rsidRDefault="002F57F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2F57F2" w:rsidRDefault="002F57F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2F57F2" w:rsidRDefault="002F57F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2F57F2" w:rsidRDefault="002F57F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2F57F2" w:rsidRDefault="002F57F2"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386AA" w14:textId="0EA69338" w:rsidR="002F57F2" w:rsidRDefault="002F57F2" w:rsidP="008747E0">
    <w:pPr>
      <w:pStyle w:val="Footer"/>
    </w:pPr>
    <w:r w:rsidRPr="00442889">
      <w:rPr>
        <w:noProof/>
        <w:lang w:val="en-US" w:eastAsia="zh-CN"/>
      </w:rPr>
      <w:drawing>
        <wp:anchor distT="0" distB="0" distL="114300" distR="114300" simplePos="0" relativeHeight="251649024" behindDoc="1" locked="0" layoutInCell="1" allowOverlap="1" wp14:anchorId="278B4932" wp14:editId="3D6F8366">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50048" behindDoc="0" locked="0" layoutInCell="1" allowOverlap="1" wp14:anchorId="6632812E" wp14:editId="7A10A8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F16E46" id="Connecteur droit 11"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2F57F2" w:rsidRPr="00ED2A8D" w:rsidRDefault="002F57F2" w:rsidP="008747E0">
    <w:pPr>
      <w:pStyle w:val="Footer"/>
    </w:pPr>
  </w:p>
  <w:p w14:paraId="05175766" w14:textId="4098D326" w:rsidR="002F57F2" w:rsidRPr="00ED2A8D" w:rsidRDefault="002F57F2" w:rsidP="002735DD">
    <w:pPr>
      <w:pStyle w:val="Footer"/>
      <w:tabs>
        <w:tab w:val="left" w:pos="1781"/>
      </w:tabs>
    </w:pPr>
    <w:r>
      <w:tab/>
    </w:r>
  </w:p>
  <w:p w14:paraId="6B80A5D7" w14:textId="77777777" w:rsidR="002F57F2" w:rsidRPr="00ED2A8D" w:rsidRDefault="002F57F2" w:rsidP="008747E0">
    <w:pPr>
      <w:pStyle w:val="Footer"/>
    </w:pPr>
  </w:p>
  <w:p w14:paraId="41671561" w14:textId="6F50965C" w:rsidR="002F57F2" w:rsidRPr="00ED2A8D" w:rsidRDefault="002F57F2"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D9A86" w14:textId="77777777" w:rsidR="002F57F2" w:rsidRDefault="002F57F2" w:rsidP="00525922">
    <w:pPr>
      <w:pStyle w:val="Footerlandscape"/>
    </w:pPr>
    <w:r>
      <w:rPr>
        <w:noProof/>
        <w:lang w:val="en-US" w:eastAsia="zh-CN"/>
      </w:rPr>
      <mc:AlternateContent>
        <mc:Choice Requires="wps">
          <w:drawing>
            <wp:anchor distT="0" distB="0" distL="114300" distR="114300" simplePos="0" relativeHeight="251652096" behindDoc="0" locked="0" layoutInCell="1" allowOverlap="1" wp14:anchorId="4C736DAB" wp14:editId="413F9C3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0DAFB9" id="Connecteur droit 11"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59534113" w:rsidR="002F57F2" w:rsidRPr="00C907DF" w:rsidRDefault="002F57F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2F57F2" w:rsidRPr="00525922" w:rsidRDefault="002F57F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A075A" w14:textId="77777777" w:rsidR="002F57F2" w:rsidRPr="00C716E5" w:rsidRDefault="002F57F2" w:rsidP="00C716E5">
    <w:pPr>
      <w:pStyle w:val="Footer"/>
      <w:rPr>
        <w:sz w:val="15"/>
        <w:szCs w:val="15"/>
      </w:rPr>
    </w:pPr>
  </w:p>
  <w:p w14:paraId="6FC904F9" w14:textId="77777777" w:rsidR="002F57F2" w:rsidRDefault="002F57F2" w:rsidP="00C716E5">
    <w:pPr>
      <w:pStyle w:val="Footerportrait"/>
    </w:pPr>
  </w:p>
  <w:p w14:paraId="0DD0B946" w14:textId="43D428A6" w:rsidR="002F57F2" w:rsidRPr="00C907DF" w:rsidRDefault="002F57F2" w:rsidP="00C716E5">
    <w:pPr>
      <w:pStyle w:val="Footerportrait"/>
      <w:rPr>
        <w:rStyle w:val="PageNumber"/>
        <w:szCs w:val="15"/>
        <w:lang w:eastAsia="zh-CN"/>
      </w:rPr>
    </w:pPr>
    <w:r>
      <w:fldChar w:fldCharType="begin"/>
    </w:r>
    <w:r>
      <w:rPr>
        <w:lang w:eastAsia="zh-CN"/>
      </w:rPr>
      <w:instrText xml:space="preserve"> STYLEREF "Document type" \* MERGEFORMAT </w:instrText>
    </w:r>
    <w:r>
      <w:fldChar w:fldCharType="separate"/>
    </w:r>
    <w:r w:rsidR="00614BF0">
      <w:rPr>
        <w:lang w:eastAsia="zh-CN"/>
      </w:rPr>
      <w:t>IALA GUIDELINE</w:t>
    </w:r>
    <w:r>
      <w:fldChar w:fldCharType="end"/>
    </w:r>
    <w:r w:rsidRPr="00C907DF">
      <w:rPr>
        <w:lang w:eastAsia="zh-CN"/>
      </w:rPr>
      <w:t xml:space="preserve"> </w:t>
    </w:r>
    <w:r>
      <w:fldChar w:fldCharType="begin"/>
    </w:r>
    <w:r>
      <w:rPr>
        <w:lang w:eastAsia="zh-CN"/>
      </w:rPr>
      <w:instrText xml:space="preserve"> STYLEREF "Document number" \* MERGEFORMAT </w:instrText>
    </w:r>
    <w:r>
      <w:fldChar w:fldCharType="separate"/>
    </w:r>
    <w:r w:rsidR="00614BF0">
      <w:rPr>
        <w:lang w:eastAsia="zh-CN"/>
      </w:rPr>
      <w:t>GXXXX</w:t>
    </w:r>
    <w:r>
      <w:fldChar w:fldCharType="end"/>
    </w:r>
    <w:r w:rsidRPr="00C907DF">
      <w:rPr>
        <w:lang w:eastAsia="zh-CN"/>
      </w:rPr>
      <w:t xml:space="preserve"> –</w:t>
    </w:r>
    <w:r>
      <w:rPr>
        <w:lang w:eastAsia="zh-CN"/>
      </w:rPr>
      <w:t xml:space="preserve"> </w:t>
    </w:r>
    <w:r>
      <w:fldChar w:fldCharType="begin"/>
    </w:r>
    <w:r>
      <w:rPr>
        <w:lang w:eastAsia="zh-CN"/>
      </w:rPr>
      <w:instrText xml:space="preserve"> STYLEREF "Document name" \* MERGEFORMAT </w:instrText>
    </w:r>
    <w:r>
      <w:fldChar w:fldCharType="separate"/>
    </w:r>
    <w:r w:rsidR="00614BF0">
      <w:rPr>
        <w:lang w:eastAsia="zh-CN"/>
      </w:rPr>
      <w:t>Guideline on the implications of maritime autonomous surface ships from a VTS perspective</w:t>
    </w:r>
    <w:r>
      <w:fldChar w:fldCharType="end"/>
    </w:r>
  </w:p>
  <w:p w14:paraId="1B606CCD" w14:textId="152EE3CD" w:rsidR="002F57F2" w:rsidRPr="00C907DF" w:rsidRDefault="00614BF0" w:rsidP="00C716E5">
    <w:pPr>
      <w:pStyle w:val="Footerportrait"/>
    </w:pPr>
    <w:r>
      <w:fldChar w:fldCharType="begin"/>
    </w:r>
    <w:r>
      <w:instrText xml:space="preserve"> STYLEREF "Edition number" \* MERGEFORMAT </w:instrText>
    </w:r>
    <w:r>
      <w:fldChar w:fldCharType="separate"/>
    </w:r>
    <w:r>
      <w:t>Edition 1.0</w:t>
    </w:r>
    <w:r>
      <w:fldChar w:fldCharType="end"/>
    </w:r>
    <w:r w:rsidR="002F57F2">
      <w:t xml:space="preserve"> </w:t>
    </w:r>
    <w:r w:rsidR="00095A61">
      <w:t>Date:</w:t>
    </w:r>
    <w:r>
      <w:fldChar w:fldCharType="begin"/>
    </w:r>
    <w:r>
      <w:instrText xml:space="preserve"> STYLEREF "Document date" \* MERGEFORMAT </w:instrText>
    </w:r>
    <w:r>
      <w:fldChar w:fldCharType="separate"/>
    </w:r>
    <w:r>
      <w:t>XX 2021</w:t>
    </w:r>
    <w:r>
      <w:fldChar w:fldCharType="end"/>
    </w:r>
    <w:r w:rsidR="002F57F2" w:rsidRPr="00C907DF">
      <w:tab/>
    </w:r>
    <w:r w:rsidR="002F57F2">
      <w:t xml:space="preserve">P </w:t>
    </w:r>
    <w:r w:rsidR="002F57F2" w:rsidRPr="00C907DF">
      <w:rPr>
        <w:rStyle w:val="PageNumber"/>
        <w:szCs w:val="15"/>
      </w:rPr>
      <w:fldChar w:fldCharType="begin"/>
    </w:r>
    <w:r w:rsidR="002F57F2" w:rsidRPr="00C907DF">
      <w:rPr>
        <w:rStyle w:val="PageNumber"/>
        <w:szCs w:val="15"/>
      </w:rPr>
      <w:instrText xml:space="preserve">PAGE  </w:instrText>
    </w:r>
    <w:r w:rsidR="002F57F2" w:rsidRPr="00C907DF">
      <w:rPr>
        <w:rStyle w:val="PageNumber"/>
        <w:szCs w:val="15"/>
      </w:rPr>
      <w:fldChar w:fldCharType="separate"/>
    </w:r>
    <w:r w:rsidR="00AA23F0">
      <w:rPr>
        <w:rStyle w:val="PageNumber"/>
        <w:szCs w:val="15"/>
      </w:rPr>
      <w:t>2</w:t>
    </w:r>
    <w:r w:rsidR="002F57F2"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65AF4" w14:textId="77777777" w:rsidR="002F57F2" w:rsidRDefault="002F57F2" w:rsidP="00C716E5">
    <w:pPr>
      <w:pStyle w:val="Footer"/>
    </w:pPr>
  </w:p>
  <w:p w14:paraId="4D7BEBDA" w14:textId="77777777" w:rsidR="002F57F2" w:rsidRDefault="002F57F2" w:rsidP="00C716E5">
    <w:pPr>
      <w:pStyle w:val="Footerportrait"/>
    </w:pPr>
  </w:p>
  <w:p w14:paraId="2613E04A" w14:textId="45759A81" w:rsidR="002F57F2" w:rsidRPr="00C907DF" w:rsidRDefault="002F57F2" w:rsidP="00C716E5">
    <w:pPr>
      <w:pStyle w:val="Footerportrait"/>
      <w:rPr>
        <w:rStyle w:val="PageNumber"/>
        <w:szCs w:val="15"/>
        <w:lang w:eastAsia="zh-CN"/>
      </w:rPr>
    </w:pPr>
    <w:r>
      <w:fldChar w:fldCharType="begin"/>
    </w:r>
    <w:r>
      <w:rPr>
        <w:lang w:eastAsia="zh-CN"/>
      </w:rPr>
      <w:instrText xml:space="preserve"> STYLEREF "Document type" \* MERGEFORMAT </w:instrText>
    </w:r>
    <w:r>
      <w:fldChar w:fldCharType="separate"/>
    </w:r>
    <w:r w:rsidR="00614BF0">
      <w:rPr>
        <w:lang w:eastAsia="zh-CN"/>
      </w:rPr>
      <w:t>IALA GUIDELINE</w:t>
    </w:r>
    <w:r>
      <w:fldChar w:fldCharType="end"/>
    </w:r>
    <w:r w:rsidRPr="00C907DF">
      <w:rPr>
        <w:lang w:eastAsia="zh-CN"/>
      </w:rPr>
      <w:t xml:space="preserve"> </w:t>
    </w:r>
    <w:r>
      <w:fldChar w:fldCharType="begin"/>
    </w:r>
    <w:r>
      <w:rPr>
        <w:lang w:eastAsia="zh-CN"/>
      </w:rPr>
      <w:instrText xml:space="preserve"> STYLEREF "Document number" \* MERGEFORMAT </w:instrText>
    </w:r>
    <w:r>
      <w:fldChar w:fldCharType="separate"/>
    </w:r>
    <w:r w:rsidR="00614BF0">
      <w:rPr>
        <w:lang w:eastAsia="zh-CN"/>
      </w:rPr>
      <w:t>GXXXX</w:t>
    </w:r>
    <w:r>
      <w:fldChar w:fldCharType="end"/>
    </w:r>
    <w:r w:rsidRPr="00C907DF">
      <w:rPr>
        <w:lang w:eastAsia="zh-CN"/>
      </w:rPr>
      <w:t xml:space="preserve"> –</w:t>
    </w:r>
    <w:r>
      <w:rPr>
        <w:lang w:eastAsia="zh-CN"/>
      </w:rPr>
      <w:t xml:space="preserve"> </w:t>
    </w:r>
    <w:r>
      <w:fldChar w:fldCharType="begin"/>
    </w:r>
    <w:r>
      <w:rPr>
        <w:lang w:eastAsia="zh-CN"/>
      </w:rPr>
      <w:instrText xml:space="preserve"> STYLEREF "Document name" \* MERGEFORMAT </w:instrText>
    </w:r>
    <w:r>
      <w:fldChar w:fldCharType="separate"/>
    </w:r>
    <w:r w:rsidR="00614BF0">
      <w:rPr>
        <w:lang w:eastAsia="zh-CN"/>
      </w:rPr>
      <w:t>Guideline on the implications of maritime autonomous surface ships from a VTS perspective</w:t>
    </w:r>
    <w:r>
      <w:fldChar w:fldCharType="end"/>
    </w:r>
  </w:p>
  <w:p w14:paraId="63904568" w14:textId="018BAA59" w:rsidR="002F57F2" w:rsidRPr="00525922" w:rsidRDefault="00614BF0" w:rsidP="00C716E5">
    <w:pPr>
      <w:pStyle w:val="Footerportrait"/>
    </w:pPr>
    <w:r>
      <w:fldChar w:fldCharType="begin"/>
    </w:r>
    <w:r>
      <w:instrText xml:space="preserve"> STYLEREF "Edition number" \* MERGEFORMAT </w:instrText>
    </w:r>
    <w:r>
      <w:fldChar w:fldCharType="separate"/>
    </w:r>
    <w:r>
      <w:t>Edition 1.0</w:t>
    </w:r>
    <w:r>
      <w:fldChar w:fldCharType="end"/>
    </w:r>
    <w:r w:rsidR="002F57F2" w:rsidRPr="00C907DF">
      <w:tab/>
    </w:r>
    <w:r w:rsidR="002F57F2">
      <w:t xml:space="preserve">P </w:t>
    </w:r>
    <w:r w:rsidR="002F57F2" w:rsidRPr="00C907DF">
      <w:rPr>
        <w:rStyle w:val="PageNumber"/>
        <w:szCs w:val="15"/>
      </w:rPr>
      <w:fldChar w:fldCharType="begin"/>
    </w:r>
    <w:r w:rsidR="002F57F2" w:rsidRPr="00C907DF">
      <w:rPr>
        <w:rStyle w:val="PageNumber"/>
        <w:szCs w:val="15"/>
      </w:rPr>
      <w:instrText xml:space="preserve">PAGE  </w:instrText>
    </w:r>
    <w:r w:rsidR="002F57F2" w:rsidRPr="00C907DF">
      <w:rPr>
        <w:rStyle w:val="PageNumber"/>
        <w:szCs w:val="15"/>
      </w:rPr>
      <w:fldChar w:fldCharType="separate"/>
    </w:r>
    <w:r w:rsidR="00AA23F0">
      <w:rPr>
        <w:rStyle w:val="PageNumber"/>
        <w:szCs w:val="15"/>
      </w:rPr>
      <w:t>3</w:t>
    </w:r>
    <w:r w:rsidR="002F57F2"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60C83" w14:textId="77777777" w:rsidR="002F57F2" w:rsidRDefault="002F57F2" w:rsidP="00C716E5">
    <w:pPr>
      <w:pStyle w:val="Footer"/>
    </w:pPr>
  </w:p>
  <w:p w14:paraId="663AE836" w14:textId="77777777" w:rsidR="002F57F2" w:rsidRDefault="002F57F2" w:rsidP="00C716E5">
    <w:pPr>
      <w:pStyle w:val="Footerportrait"/>
    </w:pPr>
  </w:p>
  <w:p w14:paraId="7CEB4BBC" w14:textId="75DD49B2" w:rsidR="002F57F2" w:rsidRPr="00C907DF" w:rsidRDefault="002F57F2" w:rsidP="00760004">
    <w:pPr>
      <w:pStyle w:val="Footerportrait"/>
      <w:tabs>
        <w:tab w:val="clear" w:pos="10206"/>
        <w:tab w:val="right" w:pos="15704"/>
      </w:tabs>
      <w:rPr>
        <w:lang w:eastAsia="zh-CN"/>
      </w:rPr>
    </w:pPr>
    <w:r>
      <w:fldChar w:fldCharType="begin"/>
    </w:r>
    <w:r>
      <w:rPr>
        <w:lang w:eastAsia="zh-CN"/>
      </w:rPr>
      <w:instrText xml:space="preserve"> STYLEREF "Document type" \* MERGEFORMAT </w:instrText>
    </w:r>
    <w:r>
      <w:fldChar w:fldCharType="separate"/>
    </w:r>
    <w:r w:rsidR="00614BF0">
      <w:rPr>
        <w:lang w:eastAsia="zh-CN"/>
      </w:rPr>
      <w:t>IALA GUIDELINE</w:t>
    </w:r>
    <w:r>
      <w:fldChar w:fldCharType="end"/>
    </w:r>
    <w:r w:rsidRPr="00C907DF">
      <w:rPr>
        <w:lang w:eastAsia="zh-CN"/>
      </w:rPr>
      <w:t xml:space="preserve"> </w:t>
    </w:r>
    <w:r>
      <w:fldChar w:fldCharType="begin"/>
    </w:r>
    <w:r>
      <w:rPr>
        <w:lang w:eastAsia="zh-CN"/>
      </w:rPr>
      <w:instrText xml:space="preserve"> STYLEREF "Document number" \* MERGEFORMAT </w:instrText>
    </w:r>
    <w:r>
      <w:fldChar w:fldCharType="separate"/>
    </w:r>
    <w:r w:rsidR="00614BF0">
      <w:rPr>
        <w:lang w:eastAsia="zh-CN"/>
      </w:rPr>
      <w:t>GXXXX</w:t>
    </w:r>
    <w:r>
      <w:fldChar w:fldCharType="end"/>
    </w:r>
    <w:r w:rsidRPr="00C907DF">
      <w:rPr>
        <w:lang w:eastAsia="zh-CN"/>
      </w:rPr>
      <w:t xml:space="preserve"> –</w:t>
    </w:r>
    <w:r>
      <w:rPr>
        <w:lang w:eastAsia="zh-CN"/>
      </w:rPr>
      <w:t xml:space="preserve"> </w:t>
    </w:r>
    <w:r>
      <w:fldChar w:fldCharType="begin"/>
    </w:r>
    <w:r>
      <w:rPr>
        <w:lang w:eastAsia="zh-CN"/>
      </w:rPr>
      <w:instrText xml:space="preserve"> STYLEREF "Document name" \* MERGEFORMAT </w:instrText>
    </w:r>
    <w:r>
      <w:fldChar w:fldCharType="separate"/>
    </w:r>
    <w:r w:rsidR="00614BF0">
      <w:rPr>
        <w:lang w:eastAsia="zh-CN"/>
      </w:rPr>
      <w:t>Guideline on the implications of maritime autonomous surface ships from a VTS perspective</w:t>
    </w:r>
    <w:r>
      <w:fldChar w:fldCharType="end"/>
    </w:r>
    <w:r>
      <w:rPr>
        <w:lang w:eastAsia="zh-CN"/>
      </w:rPr>
      <w:tab/>
    </w:r>
  </w:p>
  <w:p w14:paraId="69C56F9E" w14:textId="42B86B1A" w:rsidR="002F57F2" w:rsidRPr="00C907DF" w:rsidRDefault="00614BF0" w:rsidP="00760004">
    <w:pPr>
      <w:pStyle w:val="Footerportrait"/>
      <w:tabs>
        <w:tab w:val="clear" w:pos="10206"/>
        <w:tab w:val="right" w:pos="15704"/>
      </w:tabs>
    </w:pPr>
    <w:r>
      <w:fldChar w:fldCharType="begin"/>
    </w:r>
    <w:r>
      <w:instrText xml:space="preserve"> STYLEREF "Edition number" \* MERGEFORMAT </w:instrText>
    </w:r>
    <w:r>
      <w:fldChar w:fldCharType="separate"/>
    </w:r>
    <w:r>
      <w:t>Edition 1.0</w:t>
    </w:r>
    <w:r>
      <w:fldChar w:fldCharType="end"/>
    </w:r>
    <w:r w:rsidR="002F57F2">
      <w:t xml:space="preserve">  </w:t>
    </w:r>
    <w:r>
      <w:fldChar w:fldCharType="begin"/>
    </w:r>
    <w:r>
      <w:instrText xml:space="preserve"> STYLEREF "Document date" \* MERGEFORMAT </w:instrText>
    </w:r>
    <w:r>
      <w:fldChar w:fldCharType="separate"/>
    </w:r>
    <w:r>
      <w:t>XX 2021</w:t>
    </w:r>
    <w:r>
      <w:fldChar w:fldCharType="end"/>
    </w:r>
    <w:r w:rsidR="002F57F2">
      <w:tab/>
    </w:r>
    <w:r w:rsidR="002F57F2">
      <w:rPr>
        <w:rStyle w:val="PageNumber"/>
        <w:szCs w:val="15"/>
      </w:rPr>
      <w:t xml:space="preserve">P </w:t>
    </w:r>
    <w:r w:rsidR="002F57F2" w:rsidRPr="00C907DF">
      <w:rPr>
        <w:rStyle w:val="PageNumber"/>
        <w:szCs w:val="15"/>
      </w:rPr>
      <w:fldChar w:fldCharType="begin"/>
    </w:r>
    <w:r w:rsidR="002F57F2" w:rsidRPr="00C907DF">
      <w:rPr>
        <w:rStyle w:val="PageNumber"/>
        <w:szCs w:val="15"/>
      </w:rPr>
      <w:instrText xml:space="preserve">PAGE  </w:instrText>
    </w:r>
    <w:r w:rsidR="002F57F2" w:rsidRPr="00C907DF">
      <w:rPr>
        <w:rStyle w:val="PageNumber"/>
        <w:szCs w:val="15"/>
      </w:rPr>
      <w:fldChar w:fldCharType="separate"/>
    </w:r>
    <w:r w:rsidR="00AA23F0">
      <w:rPr>
        <w:rStyle w:val="PageNumber"/>
        <w:szCs w:val="15"/>
      </w:rPr>
      <w:t>4</w:t>
    </w:r>
    <w:r w:rsidR="002F57F2" w:rsidRPr="00C907DF">
      <w:rPr>
        <w:rStyle w:val="PageNumber"/>
        <w:szCs w:val="15"/>
      </w:rPr>
      <w:fldChar w:fldCharType="end"/>
    </w:r>
  </w:p>
  <w:p w14:paraId="5C4D6700" w14:textId="77777777" w:rsidR="002F57F2" w:rsidRDefault="002F57F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E6C9A" w14:textId="77777777" w:rsidR="00477E7A" w:rsidRDefault="00477E7A" w:rsidP="003274DB">
      <w:r>
        <w:separator/>
      </w:r>
    </w:p>
    <w:p w14:paraId="3409583E" w14:textId="77777777" w:rsidR="00477E7A" w:rsidRDefault="00477E7A"/>
  </w:footnote>
  <w:footnote w:type="continuationSeparator" w:id="0">
    <w:p w14:paraId="216214C6" w14:textId="77777777" w:rsidR="00477E7A" w:rsidRDefault="00477E7A" w:rsidP="003274DB">
      <w:r>
        <w:continuationSeparator/>
      </w:r>
    </w:p>
    <w:p w14:paraId="4AC3BC22" w14:textId="77777777" w:rsidR="00477E7A" w:rsidRDefault="00477E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B1184" w14:textId="73C0B451" w:rsidR="002F57F2" w:rsidRDefault="00614BF0">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541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35749" w14:textId="199F72CE" w:rsidR="002F57F2" w:rsidRDefault="002F57F2">
    <w:pPr>
      <w:pStyle w:val="Header"/>
    </w:pPr>
    <w:r>
      <w:rPr>
        <w:noProof/>
        <w:lang w:val="en-US" w:eastAsia="zh-CN"/>
      </w:rPr>
      <mc:AlternateContent>
        <mc:Choice Requires="wps">
          <w:drawing>
            <wp:anchor distT="0" distB="0" distL="114300" distR="114300" simplePos="0" relativeHeight="251659264" behindDoc="1" locked="0" layoutInCell="0" allowOverlap="1" wp14:anchorId="0AD7923B" wp14:editId="3765BF37">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2F57F2" w:rsidRDefault="002F57F2"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27" type="#_x0000_t202" style="position:absolute;margin-left:0;margin-top:0;width:449.6pt;height:269.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fN/43QcCAADz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13A6423" w14:textId="77777777" w:rsidR="002F57F2" w:rsidRDefault="002F57F2"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2F57F2" w:rsidRDefault="002F57F2"/>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7582F" w14:textId="15040F59" w:rsidR="002F57F2" w:rsidRPr="00667792" w:rsidRDefault="002F57F2" w:rsidP="00667792">
    <w:pPr>
      <w:pStyle w:val="Header"/>
    </w:pPr>
    <w:r>
      <w:rPr>
        <w:noProof/>
        <w:lang w:val="en-US" w:eastAsia="zh-CN"/>
      </w:rPr>
      <w:drawing>
        <wp:anchor distT="0" distB="0" distL="114300" distR="114300" simplePos="0" relativeHeight="251655168" behindDoc="1" locked="0" layoutInCell="1" allowOverlap="1" wp14:anchorId="68DED664" wp14:editId="55656790">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2F57F2" w:rsidRDefault="002F57F2"/>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645FA" w14:textId="3F07644B" w:rsidR="002F57F2" w:rsidRDefault="002F57F2">
    <w:pPr>
      <w:pStyle w:val="Header"/>
    </w:pPr>
    <w:r>
      <w:rPr>
        <w:noProof/>
        <w:lang w:val="en-US" w:eastAsia="zh-CN"/>
      </w:rPr>
      <mc:AlternateContent>
        <mc:Choice Requires="wps">
          <w:drawing>
            <wp:anchor distT="0" distB="0" distL="114300" distR="114300" simplePos="0" relativeHeight="251656192" behindDoc="1" locked="0" layoutInCell="0" allowOverlap="1" wp14:anchorId="5C25084A" wp14:editId="2E42DD33">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2F57F2" w:rsidRDefault="002F57F2"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28" type="#_x0000_t202" style="position:absolute;margin-left:0;margin-top:0;width:449.6pt;height:269.75pt;rotation:-45;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mdnUeAcCAADx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7480D494" w14:textId="77777777" w:rsidR="002F57F2" w:rsidRDefault="002F57F2"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42A9E" w14:textId="649ADFA0" w:rsidR="002F57F2" w:rsidRDefault="00E542AA" w:rsidP="00B6066D">
    <w:pPr>
      <w:pStyle w:val="Header"/>
      <w:jc w:val="right"/>
    </w:pPr>
    <w:ins w:id="0" w:author="Kevin Gregory" w:date="2019-01-23T16:27:00Z">
      <w:r>
        <w:rPr>
          <w:noProof/>
          <w:lang w:val="en-US" w:eastAsia="zh-CN"/>
        </w:rPr>
        <mc:AlternateContent>
          <mc:Choice Requires="wps">
            <w:drawing>
              <wp:anchor distT="45720" distB="45720" distL="114300" distR="114300" simplePos="0" relativeHeight="251660288" behindDoc="0" locked="0" layoutInCell="1" allowOverlap="1" wp14:anchorId="4975722A" wp14:editId="54EA0772">
                <wp:simplePos x="0" y="0"/>
                <wp:positionH relativeFrom="column">
                  <wp:posOffset>4940489</wp:posOffset>
                </wp:positionH>
                <wp:positionV relativeFrom="paragraph">
                  <wp:posOffset>76835</wp:posOffset>
                </wp:positionV>
                <wp:extent cx="990600" cy="1404620"/>
                <wp:effectExtent l="0" t="0" r="19050"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1404620"/>
                        </a:xfrm>
                        <a:prstGeom prst="rect">
                          <a:avLst/>
                        </a:prstGeom>
                        <a:solidFill>
                          <a:srgbClr val="FFFFFF"/>
                        </a:solidFill>
                        <a:ln w="9525">
                          <a:solidFill>
                            <a:srgbClr val="000000"/>
                          </a:solidFill>
                          <a:miter lim="800000"/>
                          <a:headEnd/>
                          <a:tailEnd/>
                        </a:ln>
                      </wps:spPr>
                      <wps:txbx>
                        <w:txbxContent>
                          <w:p w14:paraId="21E106F0" w14:textId="7364DFCE" w:rsidR="00E542AA" w:rsidRPr="00B621A9" w:rsidRDefault="00E542AA" w:rsidP="00E542AA">
                            <w:pPr>
                              <w:rPr>
                                <w:sz w:val="22"/>
                              </w:rPr>
                            </w:pPr>
                            <w:r>
                              <w:rPr>
                                <w:sz w:val="22"/>
                              </w:rPr>
                              <w:t>VTS50-</w:t>
                            </w:r>
                            <w:r w:rsidR="00614BF0">
                              <w:rPr>
                                <w:sz w:val="22"/>
                              </w:rPr>
                              <w:t>9.2.5</w:t>
                            </w:r>
                            <w:r>
                              <w:rPr>
                                <w:sz w:val="22"/>
                              </w:rPr>
                              <w:t>.</w:t>
                            </w:r>
                            <w:r w:rsidR="00AA23F0">
                              <w:rPr>
                                <w:sz w:val="22"/>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75722A" id="_x0000_t202" coordsize="21600,21600" o:spt="202" path="m,l,21600r21600,l21600,xe">
                <v:stroke joinstyle="miter"/>
                <v:path gradientshapeok="t" o:connecttype="rect"/>
              </v:shapetype>
              <v:shape id="Text Box 2" o:spid="_x0000_s1026" type="#_x0000_t202" style="position:absolute;left:0;text-align:left;margin-left:389pt;margin-top:6.05pt;width:78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">
                <v:textbox style="mso-fit-shape-to-text:t">
                  <w:txbxContent>
                    <w:p w14:paraId="21E106F0" w14:textId="7364DFCE" w:rsidR="00E542AA" w:rsidRPr="00B621A9" w:rsidRDefault="00E542AA" w:rsidP="00E542AA">
                      <w:pPr>
                        <w:rPr>
                          <w:sz w:val="22"/>
                        </w:rPr>
                      </w:pPr>
                      <w:r>
                        <w:rPr>
                          <w:sz w:val="22"/>
                        </w:rPr>
                        <w:t>VTS50-</w:t>
                      </w:r>
                      <w:r w:rsidR="00614BF0">
                        <w:rPr>
                          <w:sz w:val="22"/>
                        </w:rPr>
                        <w:t>9.2.5</w:t>
                      </w:r>
                      <w:r>
                        <w:rPr>
                          <w:sz w:val="22"/>
                        </w:rPr>
                        <w:t>.</w:t>
                      </w:r>
                      <w:r w:rsidR="00AA23F0">
                        <w:rPr>
                          <w:sz w:val="22"/>
                        </w:rPr>
                        <w:t>1</w:t>
                      </w:r>
                    </w:p>
                  </w:txbxContent>
                </v:textbox>
                <w10:wrap type="square"/>
              </v:shape>
            </w:pict>
          </mc:Fallback>
        </mc:AlternateContent>
      </w:r>
    </w:ins>
    <w:r w:rsidR="00614BF0">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F57F2" w:rsidRPr="00442889">
      <w:rPr>
        <w:noProof/>
        <w:lang w:val="en-US" w:eastAsia="zh-CN"/>
      </w:rPr>
      <w:drawing>
        <wp:anchor distT="0" distB="0" distL="114300" distR="114300" simplePos="0" relativeHeight="251657216" behindDoc="1" locked="0" layoutInCell="1" allowOverlap="1" wp14:anchorId="7986133B" wp14:editId="312C80C6">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2B0E7492" w:rsidR="002F57F2" w:rsidRDefault="002F57F2" w:rsidP="00B6066D">
    <w:pPr>
      <w:pStyle w:val="Header"/>
      <w:jc w:val="right"/>
    </w:pPr>
  </w:p>
  <w:p w14:paraId="294C62FA" w14:textId="233ACF75" w:rsidR="002F57F2" w:rsidRDefault="002F57F2" w:rsidP="00B6066D">
    <w:pPr>
      <w:pStyle w:val="Header"/>
      <w:jc w:val="right"/>
    </w:pPr>
  </w:p>
  <w:p w14:paraId="36C3E9FB" w14:textId="379BEF4B" w:rsidR="002F57F2" w:rsidRDefault="002F57F2" w:rsidP="008747E0">
    <w:pPr>
      <w:pStyle w:val="Header"/>
    </w:pPr>
  </w:p>
  <w:p w14:paraId="14F42252" w14:textId="6D14E74F" w:rsidR="002F57F2" w:rsidRDefault="002F57F2" w:rsidP="008747E0">
    <w:pPr>
      <w:pStyle w:val="Header"/>
    </w:pPr>
  </w:p>
  <w:p w14:paraId="74D558FC" w14:textId="55FAA32E" w:rsidR="002F57F2" w:rsidRDefault="002F57F2" w:rsidP="008747E0">
    <w:pPr>
      <w:pStyle w:val="Header"/>
    </w:pPr>
    <w:r>
      <w:rPr>
        <w:noProof/>
        <w:lang w:val="en-US" w:eastAsia="zh-CN"/>
      </w:rPr>
      <w:drawing>
        <wp:anchor distT="0" distB="0" distL="114300" distR="114300" simplePos="0" relativeHeight="251654144" behindDoc="1" locked="0" layoutInCell="1" allowOverlap="1" wp14:anchorId="421992AC" wp14:editId="1354F609">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2F57F2" w:rsidRPr="00ED2A8D" w:rsidRDefault="002F57F2" w:rsidP="008747E0">
    <w:pPr>
      <w:pStyle w:val="Header"/>
    </w:pPr>
  </w:p>
  <w:p w14:paraId="6AD2C8D3" w14:textId="681F1255" w:rsidR="002F57F2" w:rsidRPr="00ED2A8D" w:rsidRDefault="002F57F2"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D27DC" w14:textId="7F90DECF" w:rsidR="002F57F2" w:rsidRDefault="002F57F2">
    <w:pPr>
      <w:pStyle w:val="Header"/>
    </w:pPr>
    <w:r>
      <w:rPr>
        <w:noProof/>
        <w:lang w:val="en-US" w:eastAsia="zh-CN"/>
      </w:rPr>
      <w:drawing>
        <wp:anchor distT="0" distB="0" distL="114300" distR="114300" simplePos="0" relativeHeight="251651072" behindDoc="1" locked="0" layoutInCell="1" allowOverlap="1" wp14:anchorId="4BB74415" wp14:editId="6C1D75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2F57F2" w:rsidRDefault="002F57F2">
    <w:pPr>
      <w:pStyle w:val="Header"/>
    </w:pPr>
  </w:p>
  <w:p w14:paraId="60B8593E" w14:textId="77777777" w:rsidR="002F57F2" w:rsidRDefault="002F57F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2813E" w14:textId="1DC70865" w:rsidR="002F57F2" w:rsidRDefault="00614BF0">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510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F0FE5" w14:textId="7799D5FE" w:rsidR="002F57F2" w:rsidRPr="00ED2A8D" w:rsidRDefault="002F57F2" w:rsidP="008747E0">
    <w:pPr>
      <w:pStyle w:val="Header"/>
    </w:pPr>
    <w:r>
      <w:rPr>
        <w:noProof/>
        <w:lang w:val="en-US" w:eastAsia="zh-CN"/>
      </w:rPr>
      <w:drawing>
        <wp:anchor distT="0" distB="0" distL="114300" distR="114300" simplePos="0" relativeHeight="251648000" behindDoc="1" locked="0" layoutInCell="1" allowOverlap="1" wp14:anchorId="42297749" wp14:editId="4057D5D9">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2F57F2" w:rsidRPr="00ED2A8D" w:rsidRDefault="002F57F2" w:rsidP="008747E0">
    <w:pPr>
      <w:pStyle w:val="Header"/>
    </w:pPr>
  </w:p>
  <w:p w14:paraId="20BBBC6D" w14:textId="77777777" w:rsidR="002F57F2" w:rsidRDefault="002F57F2" w:rsidP="008747E0">
    <w:pPr>
      <w:pStyle w:val="Header"/>
    </w:pPr>
  </w:p>
  <w:p w14:paraId="5D38743E" w14:textId="77777777" w:rsidR="002F57F2" w:rsidRDefault="002F57F2" w:rsidP="008747E0">
    <w:pPr>
      <w:pStyle w:val="Header"/>
    </w:pPr>
  </w:p>
  <w:p w14:paraId="59D055C6" w14:textId="77777777" w:rsidR="002F57F2" w:rsidRDefault="002F57F2" w:rsidP="008747E0">
    <w:pPr>
      <w:pStyle w:val="Header"/>
    </w:pPr>
  </w:p>
  <w:p w14:paraId="2877724F" w14:textId="749DF839" w:rsidR="002F57F2" w:rsidRPr="00441393" w:rsidRDefault="002F57F2" w:rsidP="00441393">
    <w:pPr>
      <w:pStyle w:val="Contents"/>
      <w:rPr>
        <w:lang w:eastAsia="zh-CN"/>
      </w:rPr>
    </w:pPr>
    <w:r>
      <w:rPr>
        <w:rFonts w:hint="eastAsia"/>
        <w:lang w:eastAsia="zh-CN"/>
      </w:rPr>
      <w:t>DOCUMENT REVISION</w:t>
    </w:r>
  </w:p>
  <w:p w14:paraId="09691153" w14:textId="77777777" w:rsidR="002F57F2" w:rsidRPr="00ED2A8D" w:rsidRDefault="002F57F2" w:rsidP="008747E0">
    <w:pPr>
      <w:pStyle w:val="Header"/>
    </w:pPr>
  </w:p>
  <w:p w14:paraId="1ECA61B7" w14:textId="77777777" w:rsidR="002F57F2" w:rsidRPr="00AC33A2" w:rsidRDefault="002F57F2"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AD1AA" w14:textId="1E40248D" w:rsidR="002F57F2" w:rsidRDefault="00614BF0">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520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F8321" w14:textId="737D24DD" w:rsidR="002F57F2" w:rsidRDefault="00614BF0">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6500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6E5F9" w14:textId="22FC2AEC" w:rsidR="002F57F2" w:rsidRPr="00ED2A8D" w:rsidRDefault="00614BF0"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6490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F57F2">
      <w:rPr>
        <w:noProof/>
        <w:lang w:val="en-US" w:eastAsia="zh-CN"/>
      </w:rPr>
      <w:drawing>
        <wp:anchor distT="0" distB="0" distL="114300" distR="114300" simplePos="0" relativeHeight="251653120" behindDoc="1" locked="0" layoutInCell="1" allowOverlap="1" wp14:anchorId="52DCA654" wp14:editId="04B3BBB4">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2F57F2" w:rsidRPr="00ED2A8D" w:rsidRDefault="002F57F2" w:rsidP="008747E0">
    <w:pPr>
      <w:pStyle w:val="Header"/>
    </w:pPr>
  </w:p>
  <w:p w14:paraId="15D53F0E" w14:textId="77777777" w:rsidR="002F57F2" w:rsidRDefault="002F57F2" w:rsidP="008747E0">
    <w:pPr>
      <w:pStyle w:val="Header"/>
    </w:pPr>
  </w:p>
  <w:p w14:paraId="30E0B82E" w14:textId="77777777" w:rsidR="002F57F2" w:rsidRDefault="002F57F2" w:rsidP="008747E0">
    <w:pPr>
      <w:pStyle w:val="Header"/>
    </w:pPr>
  </w:p>
  <w:p w14:paraId="38068A1D" w14:textId="77777777" w:rsidR="002F57F2" w:rsidRDefault="002F57F2" w:rsidP="008747E0">
    <w:pPr>
      <w:pStyle w:val="Header"/>
    </w:pPr>
  </w:p>
  <w:p w14:paraId="6DED465C" w14:textId="77777777" w:rsidR="002F57F2" w:rsidRPr="00441393" w:rsidRDefault="002F57F2" w:rsidP="00441393">
    <w:pPr>
      <w:pStyle w:val="Contents"/>
    </w:pPr>
    <w:r>
      <w:t>CONTENTS</w:t>
    </w:r>
  </w:p>
  <w:p w14:paraId="42B130BB" w14:textId="77777777" w:rsidR="002F57F2" w:rsidRDefault="002F57F2" w:rsidP="0078486B">
    <w:pPr>
      <w:pStyle w:val="Header"/>
      <w:spacing w:line="140" w:lineRule="exact"/>
    </w:pPr>
  </w:p>
  <w:p w14:paraId="22A752C6" w14:textId="77777777" w:rsidR="002F57F2" w:rsidRPr="00AC33A2" w:rsidRDefault="002F57F2"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1E8F6" w14:textId="63B3602A" w:rsidR="002F57F2" w:rsidRPr="00ED2A8D" w:rsidRDefault="002F57F2" w:rsidP="00C716E5">
    <w:pPr>
      <w:pStyle w:val="Header"/>
    </w:pPr>
    <w:r>
      <w:rPr>
        <w:noProof/>
        <w:lang w:val="en-US" w:eastAsia="zh-CN"/>
      </w:rPr>
      <w:drawing>
        <wp:anchor distT="0" distB="0" distL="114300" distR="114300" simplePos="0" relativeHeight="251661312" behindDoc="1" locked="0" layoutInCell="1" allowOverlap="1" wp14:anchorId="0C485DC4" wp14:editId="7E34A202">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2F57F2" w:rsidRPr="00ED2A8D" w:rsidRDefault="002F57F2" w:rsidP="00C716E5">
    <w:pPr>
      <w:pStyle w:val="Header"/>
    </w:pPr>
  </w:p>
  <w:p w14:paraId="30E6C01B" w14:textId="77777777" w:rsidR="002F57F2" w:rsidRDefault="002F57F2" w:rsidP="00C716E5">
    <w:pPr>
      <w:pStyle w:val="Header"/>
    </w:pPr>
  </w:p>
  <w:p w14:paraId="1F64AB92" w14:textId="77777777" w:rsidR="002F57F2" w:rsidRDefault="002F57F2" w:rsidP="00C716E5">
    <w:pPr>
      <w:pStyle w:val="Header"/>
    </w:pPr>
  </w:p>
  <w:p w14:paraId="7416B8C2" w14:textId="77777777" w:rsidR="002F57F2" w:rsidRDefault="002F57F2" w:rsidP="00C716E5">
    <w:pPr>
      <w:pStyle w:val="Header"/>
    </w:pPr>
  </w:p>
  <w:p w14:paraId="26BAD793" w14:textId="77777777" w:rsidR="002F57F2" w:rsidRPr="00441393" w:rsidRDefault="002F57F2" w:rsidP="00C716E5">
    <w:pPr>
      <w:pStyle w:val="Contents"/>
    </w:pPr>
    <w:r>
      <w:t>CONTENTS</w:t>
    </w:r>
  </w:p>
  <w:p w14:paraId="68ECE7DC" w14:textId="77777777" w:rsidR="002F57F2" w:rsidRPr="00ED2A8D" w:rsidRDefault="002F57F2" w:rsidP="00C716E5">
    <w:pPr>
      <w:pStyle w:val="Header"/>
    </w:pPr>
  </w:p>
  <w:p w14:paraId="6387CB5F" w14:textId="77777777" w:rsidR="002F57F2" w:rsidRPr="00AC33A2" w:rsidRDefault="002F57F2" w:rsidP="00C716E5">
    <w:pPr>
      <w:pStyle w:val="Header"/>
      <w:spacing w:line="140" w:lineRule="exact"/>
    </w:pPr>
  </w:p>
  <w:p w14:paraId="6B91DD4A" w14:textId="77777777" w:rsidR="002F57F2" w:rsidRDefault="002F57F2">
    <w:pPr>
      <w:pStyle w:val="Header"/>
    </w:pPr>
    <w:r>
      <w:rPr>
        <w:noProof/>
        <w:lang w:val="en-US" w:eastAsia="zh-CN"/>
      </w:rPr>
      <w:drawing>
        <wp:anchor distT="0" distB="0" distL="114300" distR="114300" simplePos="0" relativeHeight="251658240" behindDoc="1" locked="0" layoutInCell="1" allowOverlap="1" wp14:anchorId="2C2DF88A" wp14:editId="44381AB7">
          <wp:simplePos x="0" y="0"/>
          <wp:positionH relativeFrom="page">
            <wp:posOffset>6827653</wp:posOffset>
          </wp:positionH>
          <wp:positionV relativeFrom="page">
            <wp:posOffset>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C44C76"/>
    <w:multiLevelType w:val="hybridMultilevel"/>
    <w:tmpl w:val="26F0433C"/>
    <w:lvl w:ilvl="0" w:tplc="AD3A2400">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DC6A9E"/>
    <w:multiLevelType w:val="hybridMultilevel"/>
    <w:tmpl w:val="18C21D40"/>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EB80424"/>
    <w:multiLevelType w:val="hybridMultilevel"/>
    <w:tmpl w:val="6444E936"/>
    <w:lvl w:ilvl="0" w:tplc="0C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15:restartNumberingAfterBreak="0">
    <w:nsid w:val="615712C8"/>
    <w:multiLevelType w:val="hybridMultilevel"/>
    <w:tmpl w:val="5E86B086"/>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7AB4D84"/>
    <w:multiLevelType w:val="multilevel"/>
    <w:tmpl w:val="09209148"/>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284"/>
        </w:tabs>
        <w:ind w:left="1276"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AAC73D1"/>
    <w:multiLevelType w:val="hybridMultilevel"/>
    <w:tmpl w:val="E9DE698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F8557A9"/>
    <w:multiLevelType w:val="hybridMultilevel"/>
    <w:tmpl w:val="61F45A50"/>
    <w:lvl w:ilvl="0" w:tplc="918080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4"/>
  </w:num>
  <w:num w:numId="2">
    <w:abstractNumId w:val="35"/>
  </w:num>
  <w:num w:numId="3">
    <w:abstractNumId w:val="8"/>
  </w:num>
  <w:num w:numId="4">
    <w:abstractNumId w:val="20"/>
  </w:num>
  <w:num w:numId="5">
    <w:abstractNumId w:val="17"/>
  </w:num>
  <w:num w:numId="6">
    <w:abstractNumId w:val="9"/>
  </w:num>
  <w:num w:numId="7">
    <w:abstractNumId w:val="15"/>
  </w:num>
  <w:num w:numId="8">
    <w:abstractNumId w:val="22"/>
  </w:num>
  <w:num w:numId="9">
    <w:abstractNumId w:val="7"/>
  </w:num>
  <w:num w:numId="10">
    <w:abstractNumId w:val="14"/>
  </w:num>
  <w:num w:numId="11">
    <w:abstractNumId w:val="18"/>
  </w:num>
  <w:num w:numId="12">
    <w:abstractNumId w:val="4"/>
  </w:num>
  <w:num w:numId="13">
    <w:abstractNumId w:val="23"/>
  </w:num>
  <w:num w:numId="14">
    <w:abstractNumId w:val="0"/>
  </w:num>
  <w:num w:numId="15">
    <w:abstractNumId w:val="30"/>
  </w:num>
  <w:num w:numId="16">
    <w:abstractNumId w:val="31"/>
  </w:num>
  <w:num w:numId="17">
    <w:abstractNumId w:val="13"/>
  </w:num>
  <w:num w:numId="18">
    <w:abstractNumId w:val="12"/>
  </w:num>
  <w:num w:numId="19">
    <w:abstractNumId w:val="32"/>
  </w:num>
  <w:num w:numId="20">
    <w:abstractNumId w:val="21"/>
  </w:num>
  <w:num w:numId="21">
    <w:abstractNumId w:val="2"/>
  </w:num>
  <w:num w:numId="22">
    <w:abstractNumId w:val="11"/>
  </w:num>
  <w:num w:numId="23">
    <w:abstractNumId w:val="26"/>
  </w:num>
  <w:num w:numId="24">
    <w:abstractNumId w:val="10"/>
  </w:num>
  <w:num w:numId="25">
    <w:abstractNumId w:val="33"/>
  </w:num>
  <w:num w:numId="26">
    <w:abstractNumId w:val="1"/>
  </w:num>
  <w:num w:numId="27">
    <w:abstractNumId w:val="19"/>
  </w:num>
  <w:num w:numId="28">
    <w:abstractNumId w:val="16"/>
  </w:num>
  <w:num w:numId="29">
    <w:abstractNumId w:val="25"/>
  </w:num>
  <w:num w:numId="30">
    <w:abstractNumId w:val="27"/>
  </w:num>
  <w:num w:numId="31">
    <w:abstractNumId w:val="5"/>
  </w:num>
  <w:num w:numId="32">
    <w:abstractNumId w:val="36"/>
  </w:num>
  <w:num w:numId="33">
    <w:abstractNumId w:val="37"/>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6"/>
  </w:num>
  <w:num w:numId="37">
    <w:abstractNumId w:val="30"/>
  </w:num>
  <w:num w:numId="38">
    <w:abstractNumId w:val="24"/>
  </w:num>
  <w:num w:numId="39">
    <w:abstractNumId w:val="3"/>
  </w:num>
  <w:num w:numId="40">
    <w:abstractNumId w:val="8"/>
  </w:num>
  <w:num w:numId="41">
    <w:abstractNumId w:val="8"/>
  </w:num>
  <w:num w:numId="42">
    <w:abstractNumId w:val="34"/>
  </w:num>
  <w:num w:numId="43">
    <w:abstractNumId w:val="28"/>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evin Gregory">
    <w15:presenceInfo w15:providerId="Windows Live" w15:userId="bc49999eed2a89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AU" w:vendorID="64" w:dllVersion="4096" w:nlCheck="1" w:checkStyle="0"/>
  <w:activeWritingStyle w:appName="MSWord" w:lang="zh-CN" w:vendorID="64" w:dllVersion="5" w:nlCheck="1" w:checkStyle="1"/>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52DC"/>
    <w:rsid w:val="0000055C"/>
    <w:rsid w:val="000005D1"/>
    <w:rsid w:val="000032B3"/>
    <w:rsid w:val="00014046"/>
    <w:rsid w:val="00015E1F"/>
    <w:rsid w:val="0001616D"/>
    <w:rsid w:val="00016839"/>
    <w:rsid w:val="000171BF"/>
    <w:rsid w:val="000174F9"/>
    <w:rsid w:val="000249C2"/>
    <w:rsid w:val="00024E58"/>
    <w:rsid w:val="000258F6"/>
    <w:rsid w:val="0002652B"/>
    <w:rsid w:val="00027B3A"/>
    <w:rsid w:val="0003230C"/>
    <w:rsid w:val="000335E5"/>
    <w:rsid w:val="00034333"/>
    <w:rsid w:val="0003449E"/>
    <w:rsid w:val="000347D9"/>
    <w:rsid w:val="00034DE5"/>
    <w:rsid w:val="000360DB"/>
    <w:rsid w:val="000379A7"/>
    <w:rsid w:val="00040EB8"/>
    <w:rsid w:val="0004312D"/>
    <w:rsid w:val="00045CF6"/>
    <w:rsid w:val="0004639B"/>
    <w:rsid w:val="00050F02"/>
    <w:rsid w:val="00053425"/>
    <w:rsid w:val="000537AC"/>
    <w:rsid w:val="0005449E"/>
    <w:rsid w:val="00054C7D"/>
    <w:rsid w:val="00055938"/>
    <w:rsid w:val="00056F77"/>
    <w:rsid w:val="00057809"/>
    <w:rsid w:val="00057B6D"/>
    <w:rsid w:val="00061A7B"/>
    <w:rsid w:val="0006233B"/>
    <w:rsid w:val="00062874"/>
    <w:rsid w:val="00065AB1"/>
    <w:rsid w:val="000663AA"/>
    <w:rsid w:val="0007240C"/>
    <w:rsid w:val="00072584"/>
    <w:rsid w:val="000733A4"/>
    <w:rsid w:val="000768D0"/>
    <w:rsid w:val="000772E3"/>
    <w:rsid w:val="00082C85"/>
    <w:rsid w:val="00084A6D"/>
    <w:rsid w:val="0008524A"/>
    <w:rsid w:val="00086436"/>
    <w:rsid w:val="0008654C"/>
    <w:rsid w:val="000904ED"/>
    <w:rsid w:val="00091545"/>
    <w:rsid w:val="0009509D"/>
    <w:rsid w:val="00095A61"/>
    <w:rsid w:val="000A128A"/>
    <w:rsid w:val="000A27A8"/>
    <w:rsid w:val="000A4144"/>
    <w:rsid w:val="000A59C0"/>
    <w:rsid w:val="000B113D"/>
    <w:rsid w:val="000B2356"/>
    <w:rsid w:val="000B2761"/>
    <w:rsid w:val="000B2CEA"/>
    <w:rsid w:val="000B42BB"/>
    <w:rsid w:val="000B4BA0"/>
    <w:rsid w:val="000C6207"/>
    <w:rsid w:val="000C711B"/>
    <w:rsid w:val="000C7C5C"/>
    <w:rsid w:val="000D030B"/>
    <w:rsid w:val="000D0C91"/>
    <w:rsid w:val="000D0F39"/>
    <w:rsid w:val="000D1D15"/>
    <w:rsid w:val="000D2431"/>
    <w:rsid w:val="000D3A0C"/>
    <w:rsid w:val="000D521A"/>
    <w:rsid w:val="000D6560"/>
    <w:rsid w:val="000E0FCB"/>
    <w:rsid w:val="000E2CA9"/>
    <w:rsid w:val="000E3954"/>
    <w:rsid w:val="000E3E52"/>
    <w:rsid w:val="000E48CB"/>
    <w:rsid w:val="000E5394"/>
    <w:rsid w:val="000E5BCB"/>
    <w:rsid w:val="000F0F9F"/>
    <w:rsid w:val="000F29E9"/>
    <w:rsid w:val="000F3F43"/>
    <w:rsid w:val="000F58ED"/>
    <w:rsid w:val="000F6755"/>
    <w:rsid w:val="000F6F30"/>
    <w:rsid w:val="0010790D"/>
    <w:rsid w:val="00107D12"/>
    <w:rsid w:val="00111672"/>
    <w:rsid w:val="00111DA4"/>
    <w:rsid w:val="0011265B"/>
    <w:rsid w:val="00112E42"/>
    <w:rsid w:val="00113D5B"/>
    <w:rsid w:val="00113F8F"/>
    <w:rsid w:val="00114216"/>
    <w:rsid w:val="00114F87"/>
    <w:rsid w:val="00116262"/>
    <w:rsid w:val="00116C84"/>
    <w:rsid w:val="001214AE"/>
    <w:rsid w:val="00121616"/>
    <w:rsid w:val="001216DE"/>
    <w:rsid w:val="00124D87"/>
    <w:rsid w:val="00131958"/>
    <w:rsid w:val="0013408A"/>
    <w:rsid w:val="001349D5"/>
    <w:rsid w:val="001349DB"/>
    <w:rsid w:val="00134B86"/>
    <w:rsid w:val="00135AEB"/>
    <w:rsid w:val="0013692C"/>
    <w:rsid w:val="00136E58"/>
    <w:rsid w:val="0014060A"/>
    <w:rsid w:val="00143D88"/>
    <w:rsid w:val="001447F4"/>
    <w:rsid w:val="00147D09"/>
    <w:rsid w:val="00150AA1"/>
    <w:rsid w:val="001535B5"/>
    <w:rsid w:val="001547F9"/>
    <w:rsid w:val="001562C4"/>
    <w:rsid w:val="001604CA"/>
    <w:rsid w:val="001607D8"/>
    <w:rsid w:val="00161325"/>
    <w:rsid w:val="00162612"/>
    <w:rsid w:val="001635F3"/>
    <w:rsid w:val="001648C8"/>
    <w:rsid w:val="00164C2E"/>
    <w:rsid w:val="00165F7C"/>
    <w:rsid w:val="00170791"/>
    <w:rsid w:val="001712FB"/>
    <w:rsid w:val="00171C68"/>
    <w:rsid w:val="00171F47"/>
    <w:rsid w:val="00176BB8"/>
    <w:rsid w:val="00180B73"/>
    <w:rsid w:val="0018266D"/>
    <w:rsid w:val="00184427"/>
    <w:rsid w:val="00184616"/>
    <w:rsid w:val="00184D0D"/>
    <w:rsid w:val="001875B1"/>
    <w:rsid w:val="00187FF8"/>
    <w:rsid w:val="00191120"/>
    <w:rsid w:val="0019173E"/>
    <w:rsid w:val="001933A2"/>
    <w:rsid w:val="00194EF3"/>
    <w:rsid w:val="001A00F0"/>
    <w:rsid w:val="001A02A1"/>
    <w:rsid w:val="001A0859"/>
    <w:rsid w:val="001A2DCA"/>
    <w:rsid w:val="001A5C16"/>
    <w:rsid w:val="001B2A35"/>
    <w:rsid w:val="001B2ADE"/>
    <w:rsid w:val="001B339A"/>
    <w:rsid w:val="001B400B"/>
    <w:rsid w:val="001B60A6"/>
    <w:rsid w:val="001C650B"/>
    <w:rsid w:val="001C72B5"/>
    <w:rsid w:val="001C77FB"/>
    <w:rsid w:val="001D008E"/>
    <w:rsid w:val="001D0D29"/>
    <w:rsid w:val="001D17DF"/>
    <w:rsid w:val="001D1845"/>
    <w:rsid w:val="001D1AD9"/>
    <w:rsid w:val="001D2E7A"/>
    <w:rsid w:val="001D3992"/>
    <w:rsid w:val="001D3F5E"/>
    <w:rsid w:val="001D46AC"/>
    <w:rsid w:val="001D4A3E"/>
    <w:rsid w:val="001D60E1"/>
    <w:rsid w:val="001D67D9"/>
    <w:rsid w:val="001D7F6B"/>
    <w:rsid w:val="001E16F1"/>
    <w:rsid w:val="001E3AEE"/>
    <w:rsid w:val="001E416D"/>
    <w:rsid w:val="001E4B66"/>
    <w:rsid w:val="001E6872"/>
    <w:rsid w:val="001F4EF8"/>
    <w:rsid w:val="001F5AB1"/>
    <w:rsid w:val="00201337"/>
    <w:rsid w:val="002022EA"/>
    <w:rsid w:val="002044E9"/>
    <w:rsid w:val="002047D4"/>
    <w:rsid w:val="00205B17"/>
    <w:rsid w:val="00205D9B"/>
    <w:rsid w:val="00211305"/>
    <w:rsid w:val="00212815"/>
    <w:rsid w:val="00214033"/>
    <w:rsid w:val="002204DA"/>
    <w:rsid w:val="0022166A"/>
    <w:rsid w:val="0022371A"/>
    <w:rsid w:val="002239E5"/>
    <w:rsid w:val="002330A0"/>
    <w:rsid w:val="00233EB0"/>
    <w:rsid w:val="00236807"/>
    <w:rsid w:val="00237785"/>
    <w:rsid w:val="002406D3"/>
    <w:rsid w:val="0024239A"/>
    <w:rsid w:val="00244477"/>
    <w:rsid w:val="00244C97"/>
    <w:rsid w:val="00245DC6"/>
    <w:rsid w:val="002509B2"/>
    <w:rsid w:val="00251FB9"/>
    <w:rsid w:val="002520AD"/>
    <w:rsid w:val="00254938"/>
    <w:rsid w:val="00255FD9"/>
    <w:rsid w:val="0025660A"/>
    <w:rsid w:val="00256E28"/>
    <w:rsid w:val="00257DF8"/>
    <w:rsid w:val="00257E4A"/>
    <w:rsid w:val="0026038D"/>
    <w:rsid w:val="0026054A"/>
    <w:rsid w:val="00261949"/>
    <w:rsid w:val="0026253D"/>
    <w:rsid w:val="00263D78"/>
    <w:rsid w:val="00266536"/>
    <w:rsid w:val="00270F2F"/>
    <w:rsid w:val="0027175D"/>
    <w:rsid w:val="002735DD"/>
    <w:rsid w:val="00274B97"/>
    <w:rsid w:val="00276D9A"/>
    <w:rsid w:val="00282CBF"/>
    <w:rsid w:val="0028426C"/>
    <w:rsid w:val="0028601B"/>
    <w:rsid w:val="00290A78"/>
    <w:rsid w:val="00294627"/>
    <w:rsid w:val="00295331"/>
    <w:rsid w:val="00296AE1"/>
    <w:rsid w:val="0029793F"/>
    <w:rsid w:val="002A1C42"/>
    <w:rsid w:val="002A1FF1"/>
    <w:rsid w:val="002A413E"/>
    <w:rsid w:val="002A54CE"/>
    <w:rsid w:val="002A5BD1"/>
    <w:rsid w:val="002A5FF7"/>
    <w:rsid w:val="002A617C"/>
    <w:rsid w:val="002A71CF"/>
    <w:rsid w:val="002B2178"/>
    <w:rsid w:val="002B27DB"/>
    <w:rsid w:val="002B3B26"/>
    <w:rsid w:val="002B3E9D"/>
    <w:rsid w:val="002B5FA8"/>
    <w:rsid w:val="002C09DA"/>
    <w:rsid w:val="002C27BE"/>
    <w:rsid w:val="002C355F"/>
    <w:rsid w:val="002C4060"/>
    <w:rsid w:val="002C77F4"/>
    <w:rsid w:val="002D0869"/>
    <w:rsid w:val="002D0AAE"/>
    <w:rsid w:val="002D37D1"/>
    <w:rsid w:val="002D45DE"/>
    <w:rsid w:val="002D5E51"/>
    <w:rsid w:val="002D639F"/>
    <w:rsid w:val="002D78FE"/>
    <w:rsid w:val="002E3826"/>
    <w:rsid w:val="002E4993"/>
    <w:rsid w:val="002E5BAC"/>
    <w:rsid w:val="002E6010"/>
    <w:rsid w:val="002E6610"/>
    <w:rsid w:val="002E7635"/>
    <w:rsid w:val="002F265A"/>
    <w:rsid w:val="002F29E3"/>
    <w:rsid w:val="002F2F81"/>
    <w:rsid w:val="002F42C4"/>
    <w:rsid w:val="002F57F2"/>
    <w:rsid w:val="00300C75"/>
    <w:rsid w:val="00303224"/>
    <w:rsid w:val="0030413F"/>
    <w:rsid w:val="00305EFE"/>
    <w:rsid w:val="00310B14"/>
    <w:rsid w:val="00311D93"/>
    <w:rsid w:val="00313B4B"/>
    <w:rsid w:val="00313D85"/>
    <w:rsid w:val="00315CE3"/>
    <w:rsid w:val="0031629B"/>
    <w:rsid w:val="00317F49"/>
    <w:rsid w:val="0032341E"/>
    <w:rsid w:val="003251FE"/>
    <w:rsid w:val="00325356"/>
    <w:rsid w:val="00325B4E"/>
    <w:rsid w:val="003274DB"/>
    <w:rsid w:val="003276DE"/>
    <w:rsid w:val="00327BC0"/>
    <w:rsid w:val="00327FBF"/>
    <w:rsid w:val="00330FA6"/>
    <w:rsid w:val="00332A7B"/>
    <w:rsid w:val="003343E0"/>
    <w:rsid w:val="003345A0"/>
    <w:rsid w:val="00335657"/>
    <w:rsid w:val="00335E40"/>
    <w:rsid w:val="00342FCE"/>
    <w:rsid w:val="00344408"/>
    <w:rsid w:val="00345E37"/>
    <w:rsid w:val="00346D1D"/>
    <w:rsid w:val="003471B8"/>
    <w:rsid w:val="0034764C"/>
    <w:rsid w:val="00347F3E"/>
    <w:rsid w:val="00350A92"/>
    <w:rsid w:val="0035629C"/>
    <w:rsid w:val="00357237"/>
    <w:rsid w:val="00360612"/>
    <w:rsid w:val="00360A85"/>
    <w:rsid w:val="003621C3"/>
    <w:rsid w:val="0036382D"/>
    <w:rsid w:val="00367EDC"/>
    <w:rsid w:val="0037060F"/>
    <w:rsid w:val="00372712"/>
    <w:rsid w:val="00373944"/>
    <w:rsid w:val="00380350"/>
    <w:rsid w:val="00380B4E"/>
    <w:rsid w:val="00380F88"/>
    <w:rsid w:val="003816E4"/>
    <w:rsid w:val="00381F7A"/>
    <w:rsid w:val="00382638"/>
    <w:rsid w:val="00382C28"/>
    <w:rsid w:val="003843BE"/>
    <w:rsid w:val="00384AFA"/>
    <w:rsid w:val="0038597C"/>
    <w:rsid w:val="00390890"/>
    <w:rsid w:val="0039131E"/>
    <w:rsid w:val="00393690"/>
    <w:rsid w:val="003A04A6"/>
    <w:rsid w:val="003A22FD"/>
    <w:rsid w:val="003A3890"/>
    <w:rsid w:val="003A40A1"/>
    <w:rsid w:val="003A5CB2"/>
    <w:rsid w:val="003A6199"/>
    <w:rsid w:val="003A6A32"/>
    <w:rsid w:val="003A7759"/>
    <w:rsid w:val="003A7F6E"/>
    <w:rsid w:val="003B03EA"/>
    <w:rsid w:val="003B230C"/>
    <w:rsid w:val="003B76F0"/>
    <w:rsid w:val="003C0180"/>
    <w:rsid w:val="003C0B80"/>
    <w:rsid w:val="003C138B"/>
    <w:rsid w:val="003C5F23"/>
    <w:rsid w:val="003C60A4"/>
    <w:rsid w:val="003C624C"/>
    <w:rsid w:val="003C7368"/>
    <w:rsid w:val="003C7C34"/>
    <w:rsid w:val="003D0F37"/>
    <w:rsid w:val="003D24EF"/>
    <w:rsid w:val="003D3439"/>
    <w:rsid w:val="003D3610"/>
    <w:rsid w:val="003D3B40"/>
    <w:rsid w:val="003D482E"/>
    <w:rsid w:val="003D5150"/>
    <w:rsid w:val="003D60C2"/>
    <w:rsid w:val="003E2432"/>
    <w:rsid w:val="003E277A"/>
    <w:rsid w:val="003E39A0"/>
    <w:rsid w:val="003E4B14"/>
    <w:rsid w:val="003E5A96"/>
    <w:rsid w:val="003E5D1A"/>
    <w:rsid w:val="003F0C43"/>
    <w:rsid w:val="003F1C3A"/>
    <w:rsid w:val="003F4DE4"/>
    <w:rsid w:val="003F56AB"/>
    <w:rsid w:val="003F6A46"/>
    <w:rsid w:val="003F6D4C"/>
    <w:rsid w:val="00401617"/>
    <w:rsid w:val="004029EC"/>
    <w:rsid w:val="004061AF"/>
    <w:rsid w:val="00407306"/>
    <w:rsid w:val="00412DDF"/>
    <w:rsid w:val="00413306"/>
    <w:rsid w:val="00413562"/>
    <w:rsid w:val="00413636"/>
    <w:rsid w:val="00414698"/>
    <w:rsid w:val="00415649"/>
    <w:rsid w:val="00421D5D"/>
    <w:rsid w:val="0042565E"/>
    <w:rsid w:val="00427F35"/>
    <w:rsid w:val="00432C05"/>
    <w:rsid w:val="004358FE"/>
    <w:rsid w:val="00440379"/>
    <w:rsid w:val="00441393"/>
    <w:rsid w:val="00441799"/>
    <w:rsid w:val="004428BD"/>
    <w:rsid w:val="0044758C"/>
    <w:rsid w:val="00447CF0"/>
    <w:rsid w:val="00456F10"/>
    <w:rsid w:val="004571F5"/>
    <w:rsid w:val="00460449"/>
    <w:rsid w:val="00463B48"/>
    <w:rsid w:val="00463FF7"/>
    <w:rsid w:val="0046464D"/>
    <w:rsid w:val="00465A07"/>
    <w:rsid w:val="00467A51"/>
    <w:rsid w:val="00467EEF"/>
    <w:rsid w:val="00472812"/>
    <w:rsid w:val="00474746"/>
    <w:rsid w:val="00476942"/>
    <w:rsid w:val="00477D62"/>
    <w:rsid w:val="00477DE6"/>
    <w:rsid w:val="00477E7A"/>
    <w:rsid w:val="00481C27"/>
    <w:rsid w:val="00481CB4"/>
    <w:rsid w:val="00482D10"/>
    <w:rsid w:val="004871A2"/>
    <w:rsid w:val="004877DA"/>
    <w:rsid w:val="004908B8"/>
    <w:rsid w:val="00492A8D"/>
    <w:rsid w:val="00492FD9"/>
    <w:rsid w:val="00493B3C"/>
    <w:rsid w:val="004944C8"/>
    <w:rsid w:val="00495DDA"/>
    <w:rsid w:val="00496CDC"/>
    <w:rsid w:val="004A0EBF"/>
    <w:rsid w:val="004A1DF4"/>
    <w:rsid w:val="004A3751"/>
    <w:rsid w:val="004A4EC4"/>
    <w:rsid w:val="004B204B"/>
    <w:rsid w:val="004B2A24"/>
    <w:rsid w:val="004B5B17"/>
    <w:rsid w:val="004B744B"/>
    <w:rsid w:val="004C0E4B"/>
    <w:rsid w:val="004C138A"/>
    <w:rsid w:val="004C1A95"/>
    <w:rsid w:val="004C3C02"/>
    <w:rsid w:val="004D0B6A"/>
    <w:rsid w:val="004D5822"/>
    <w:rsid w:val="004E0BBB"/>
    <w:rsid w:val="004E1D57"/>
    <w:rsid w:val="004E2F16"/>
    <w:rsid w:val="004E35E4"/>
    <w:rsid w:val="004F060F"/>
    <w:rsid w:val="004F17D0"/>
    <w:rsid w:val="004F19C4"/>
    <w:rsid w:val="004F2AA4"/>
    <w:rsid w:val="004F3197"/>
    <w:rsid w:val="004F3F17"/>
    <w:rsid w:val="004F5930"/>
    <w:rsid w:val="004F6196"/>
    <w:rsid w:val="00503044"/>
    <w:rsid w:val="005107AC"/>
    <w:rsid w:val="0051560D"/>
    <w:rsid w:val="00517FCB"/>
    <w:rsid w:val="0052114C"/>
    <w:rsid w:val="00522275"/>
    <w:rsid w:val="00522542"/>
    <w:rsid w:val="00523666"/>
    <w:rsid w:val="00525922"/>
    <w:rsid w:val="00526234"/>
    <w:rsid w:val="0053218D"/>
    <w:rsid w:val="00533433"/>
    <w:rsid w:val="00534130"/>
    <w:rsid w:val="005342FF"/>
    <w:rsid w:val="00534941"/>
    <w:rsid w:val="00534F34"/>
    <w:rsid w:val="0053692E"/>
    <w:rsid w:val="00536AEF"/>
    <w:rsid w:val="005378A6"/>
    <w:rsid w:val="00540D36"/>
    <w:rsid w:val="00541ED1"/>
    <w:rsid w:val="00547837"/>
    <w:rsid w:val="00550967"/>
    <w:rsid w:val="005526AA"/>
    <w:rsid w:val="00555DA7"/>
    <w:rsid w:val="0055735A"/>
    <w:rsid w:val="00557434"/>
    <w:rsid w:val="00561625"/>
    <w:rsid w:val="00562EF6"/>
    <w:rsid w:val="005643E2"/>
    <w:rsid w:val="00564DDD"/>
    <w:rsid w:val="00564F8D"/>
    <w:rsid w:val="00566841"/>
    <w:rsid w:val="00570061"/>
    <w:rsid w:val="00571848"/>
    <w:rsid w:val="00572F90"/>
    <w:rsid w:val="0057751E"/>
    <w:rsid w:val="005805D2"/>
    <w:rsid w:val="00581239"/>
    <w:rsid w:val="0058160B"/>
    <w:rsid w:val="00582B69"/>
    <w:rsid w:val="00583415"/>
    <w:rsid w:val="00586C48"/>
    <w:rsid w:val="00590A53"/>
    <w:rsid w:val="00591F84"/>
    <w:rsid w:val="00593CC1"/>
    <w:rsid w:val="00594F8F"/>
    <w:rsid w:val="00595415"/>
    <w:rsid w:val="00595F48"/>
    <w:rsid w:val="005960D7"/>
    <w:rsid w:val="00597652"/>
    <w:rsid w:val="005A0444"/>
    <w:rsid w:val="005A0703"/>
    <w:rsid w:val="005A080B"/>
    <w:rsid w:val="005A09C1"/>
    <w:rsid w:val="005A2DFD"/>
    <w:rsid w:val="005A61D3"/>
    <w:rsid w:val="005A7740"/>
    <w:rsid w:val="005B09E1"/>
    <w:rsid w:val="005B12A5"/>
    <w:rsid w:val="005B781B"/>
    <w:rsid w:val="005C0087"/>
    <w:rsid w:val="005C0DEC"/>
    <w:rsid w:val="005C161A"/>
    <w:rsid w:val="005C171D"/>
    <w:rsid w:val="005C1BCB"/>
    <w:rsid w:val="005C2312"/>
    <w:rsid w:val="005C3DA7"/>
    <w:rsid w:val="005C4735"/>
    <w:rsid w:val="005C5C63"/>
    <w:rsid w:val="005C64C2"/>
    <w:rsid w:val="005C68C8"/>
    <w:rsid w:val="005D03E9"/>
    <w:rsid w:val="005D29D5"/>
    <w:rsid w:val="005D304B"/>
    <w:rsid w:val="005D3C2F"/>
    <w:rsid w:val="005D3D01"/>
    <w:rsid w:val="005D5849"/>
    <w:rsid w:val="005D6E5D"/>
    <w:rsid w:val="005E0090"/>
    <w:rsid w:val="005E091A"/>
    <w:rsid w:val="005E10A7"/>
    <w:rsid w:val="005E230C"/>
    <w:rsid w:val="005E3989"/>
    <w:rsid w:val="005E39D5"/>
    <w:rsid w:val="005E4659"/>
    <w:rsid w:val="005E657A"/>
    <w:rsid w:val="005E7063"/>
    <w:rsid w:val="005F08F3"/>
    <w:rsid w:val="005F1386"/>
    <w:rsid w:val="005F17C2"/>
    <w:rsid w:val="005F28CA"/>
    <w:rsid w:val="005F37EC"/>
    <w:rsid w:val="005F5649"/>
    <w:rsid w:val="005F7CDC"/>
    <w:rsid w:val="00600C2B"/>
    <w:rsid w:val="006050E3"/>
    <w:rsid w:val="00607F07"/>
    <w:rsid w:val="00610040"/>
    <w:rsid w:val="00610741"/>
    <w:rsid w:val="006127AC"/>
    <w:rsid w:val="00612A1E"/>
    <w:rsid w:val="00613C8E"/>
    <w:rsid w:val="00614BF0"/>
    <w:rsid w:val="00615CF3"/>
    <w:rsid w:val="0061790C"/>
    <w:rsid w:val="00620D91"/>
    <w:rsid w:val="006225AF"/>
    <w:rsid w:val="00622C26"/>
    <w:rsid w:val="006333E5"/>
    <w:rsid w:val="0063344E"/>
    <w:rsid w:val="00634A78"/>
    <w:rsid w:val="0063574C"/>
    <w:rsid w:val="00641192"/>
    <w:rsid w:val="00641794"/>
    <w:rsid w:val="00641B55"/>
    <w:rsid w:val="00642025"/>
    <w:rsid w:val="0064276A"/>
    <w:rsid w:val="0064296B"/>
    <w:rsid w:val="00643929"/>
    <w:rsid w:val="00643E43"/>
    <w:rsid w:val="0064530B"/>
    <w:rsid w:val="00646AFD"/>
    <w:rsid w:val="00646E87"/>
    <w:rsid w:val="006471E4"/>
    <w:rsid w:val="00651021"/>
    <w:rsid w:val="0065107F"/>
    <w:rsid w:val="00652A3D"/>
    <w:rsid w:val="00654274"/>
    <w:rsid w:val="0065434A"/>
    <w:rsid w:val="006568D4"/>
    <w:rsid w:val="0066136E"/>
    <w:rsid w:val="00661946"/>
    <w:rsid w:val="006639D6"/>
    <w:rsid w:val="00664932"/>
    <w:rsid w:val="00664D43"/>
    <w:rsid w:val="00666061"/>
    <w:rsid w:val="00667424"/>
    <w:rsid w:val="00667792"/>
    <w:rsid w:val="00670869"/>
    <w:rsid w:val="00671111"/>
    <w:rsid w:val="00671677"/>
    <w:rsid w:val="00672D29"/>
    <w:rsid w:val="0067421E"/>
    <w:rsid w:val="006744D8"/>
    <w:rsid w:val="006750F2"/>
    <w:rsid w:val="006752D6"/>
    <w:rsid w:val="00675E02"/>
    <w:rsid w:val="006771D5"/>
    <w:rsid w:val="00677A73"/>
    <w:rsid w:val="00677EF2"/>
    <w:rsid w:val="006813EA"/>
    <w:rsid w:val="0068180C"/>
    <w:rsid w:val="006829DF"/>
    <w:rsid w:val="00683C24"/>
    <w:rsid w:val="0068553C"/>
    <w:rsid w:val="00685F34"/>
    <w:rsid w:val="00686DE4"/>
    <w:rsid w:val="00691F32"/>
    <w:rsid w:val="006922DC"/>
    <w:rsid w:val="00693B1F"/>
    <w:rsid w:val="00695656"/>
    <w:rsid w:val="006975A8"/>
    <w:rsid w:val="00697E4C"/>
    <w:rsid w:val="006A1012"/>
    <w:rsid w:val="006B007A"/>
    <w:rsid w:val="006B05DF"/>
    <w:rsid w:val="006C1376"/>
    <w:rsid w:val="006C3EDF"/>
    <w:rsid w:val="006C48F9"/>
    <w:rsid w:val="006C5ABC"/>
    <w:rsid w:val="006C6455"/>
    <w:rsid w:val="006C6646"/>
    <w:rsid w:val="006C7C9F"/>
    <w:rsid w:val="006D1C36"/>
    <w:rsid w:val="006D2E90"/>
    <w:rsid w:val="006D5C95"/>
    <w:rsid w:val="006E0E7D"/>
    <w:rsid w:val="006E10BF"/>
    <w:rsid w:val="006E11C0"/>
    <w:rsid w:val="006E2D40"/>
    <w:rsid w:val="006E431E"/>
    <w:rsid w:val="006E7E41"/>
    <w:rsid w:val="006F19F4"/>
    <w:rsid w:val="006F1C14"/>
    <w:rsid w:val="006F2997"/>
    <w:rsid w:val="006F2E5D"/>
    <w:rsid w:val="006F63F9"/>
    <w:rsid w:val="006F729A"/>
    <w:rsid w:val="006F7B9D"/>
    <w:rsid w:val="007020E6"/>
    <w:rsid w:val="00703A6A"/>
    <w:rsid w:val="0071097F"/>
    <w:rsid w:val="007131BE"/>
    <w:rsid w:val="00715396"/>
    <w:rsid w:val="00716C03"/>
    <w:rsid w:val="00722236"/>
    <w:rsid w:val="00725CCA"/>
    <w:rsid w:val="0072737A"/>
    <w:rsid w:val="007278D3"/>
    <w:rsid w:val="00730894"/>
    <w:rsid w:val="007311E7"/>
    <w:rsid w:val="00731DEE"/>
    <w:rsid w:val="0073282D"/>
    <w:rsid w:val="00732CDF"/>
    <w:rsid w:val="00733E20"/>
    <w:rsid w:val="00734BC6"/>
    <w:rsid w:val="00735FCE"/>
    <w:rsid w:val="007361C5"/>
    <w:rsid w:val="007417DE"/>
    <w:rsid w:val="00742B71"/>
    <w:rsid w:val="00744EA5"/>
    <w:rsid w:val="007471FF"/>
    <w:rsid w:val="0074735F"/>
    <w:rsid w:val="007512FD"/>
    <w:rsid w:val="007541D3"/>
    <w:rsid w:val="00754398"/>
    <w:rsid w:val="0075731B"/>
    <w:rsid w:val="007577D7"/>
    <w:rsid w:val="00760004"/>
    <w:rsid w:val="00760E29"/>
    <w:rsid w:val="00764150"/>
    <w:rsid w:val="00765C2D"/>
    <w:rsid w:val="007662D3"/>
    <w:rsid w:val="007715E8"/>
    <w:rsid w:val="007748FD"/>
    <w:rsid w:val="00776004"/>
    <w:rsid w:val="00776608"/>
    <w:rsid w:val="00777956"/>
    <w:rsid w:val="0078486B"/>
    <w:rsid w:val="00784C4B"/>
    <w:rsid w:val="00785A39"/>
    <w:rsid w:val="00787D8A"/>
    <w:rsid w:val="00790058"/>
    <w:rsid w:val="00790277"/>
    <w:rsid w:val="00791DFE"/>
    <w:rsid w:val="00791EBC"/>
    <w:rsid w:val="00792E9A"/>
    <w:rsid w:val="00793577"/>
    <w:rsid w:val="00795637"/>
    <w:rsid w:val="007A32F3"/>
    <w:rsid w:val="007A3A41"/>
    <w:rsid w:val="007A3CCB"/>
    <w:rsid w:val="007A446A"/>
    <w:rsid w:val="007A53A6"/>
    <w:rsid w:val="007A6159"/>
    <w:rsid w:val="007A6E5D"/>
    <w:rsid w:val="007B02DB"/>
    <w:rsid w:val="007B102E"/>
    <w:rsid w:val="007B27C8"/>
    <w:rsid w:val="007B27E9"/>
    <w:rsid w:val="007B2C5B"/>
    <w:rsid w:val="007B2D11"/>
    <w:rsid w:val="007B6700"/>
    <w:rsid w:val="007B6A93"/>
    <w:rsid w:val="007B7BEC"/>
    <w:rsid w:val="007B7C9B"/>
    <w:rsid w:val="007C0E02"/>
    <w:rsid w:val="007C2453"/>
    <w:rsid w:val="007D01D4"/>
    <w:rsid w:val="007D1805"/>
    <w:rsid w:val="007D1D92"/>
    <w:rsid w:val="007D2107"/>
    <w:rsid w:val="007D3A42"/>
    <w:rsid w:val="007D4AF2"/>
    <w:rsid w:val="007D5895"/>
    <w:rsid w:val="007D77AB"/>
    <w:rsid w:val="007D7A8D"/>
    <w:rsid w:val="007E28D0"/>
    <w:rsid w:val="007E30DF"/>
    <w:rsid w:val="007E40E1"/>
    <w:rsid w:val="007E62A8"/>
    <w:rsid w:val="007E7A0B"/>
    <w:rsid w:val="007F2C43"/>
    <w:rsid w:val="007F2CE9"/>
    <w:rsid w:val="007F7544"/>
    <w:rsid w:val="007F7CBA"/>
    <w:rsid w:val="00800995"/>
    <w:rsid w:val="008030A2"/>
    <w:rsid w:val="00804736"/>
    <w:rsid w:val="008049E9"/>
    <w:rsid w:val="00806FFB"/>
    <w:rsid w:val="00810FEC"/>
    <w:rsid w:val="0081117E"/>
    <w:rsid w:val="008143E7"/>
    <w:rsid w:val="00815D9A"/>
    <w:rsid w:val="00816F79"/>
    <w:rsid w:val="008172F8"/>
    <w:rsid w:val="00821639"/>
    <w:rsid w:val="00825991"/>
    <w:rsid w:val="00826986"/>
    <w:rsid w:val="00830196"/>
    <w:rsid w:val="00831A0D"/>
    <w:rsid w:val="008326B2"/>
    <w:rsid w:val="008332E7"/>
    <w:rsid w:val="00834150"/>
    <w:rsid w:val="008357F2"/>
    <w:rsid w:val="0084098D"/>
    <w:rsid w:val="008416E0"/>
    <w:rsid w:val="00846831"/>
    <w:rsid w:val="00847B32"/>
    <w:rsid w:val="0085022E"/>
    <w:rsid w:val="00851E04"/>
    <w:rsid w:val="008529C6"/>
    <w:rsid w:val="0085341F"/>
    <w:rsid w:val="00853E01"/>
    <w:rsid w:val="00854BCE"/>
    <w:rsid w:val="008608AD"/>
    <w:rsid w:val="00863561"/>
    <w:rsid w:val="00864D72"/>
    <w:rsid w:val="00865532"/>
    <w:rsid w:val="00867686"/>
    <w:rsid w:val="00871451"/>
    <w:rsid w:val="00872270"/>
    <w:rsid w:val="008735EA"/>
    <w:rsid w:val="008737D3"/>
    <w:rsid w:val="008747E0"/>
    <w:rsid w:val="00876841"/>
    <w:rsid w:val="00877309"/>
    <w:rsid w:val="008820F9"/>
    <w:rsid w:val="00882B3C"/>
    <w:rsid w:val="00884799"/>
    <w:rsid w:val="00886C21"/>
    <w:rsid w:val="0088706C"/>
    <w:rsid w:val="0088783D"/>
    <w:rsid w:val="00891C80"/>
    <w:rsid w:val="00895D39"/>
    <w:rsid w:val="00896656"/>
    <w:rsid w:val="008972C3"/>
    <w:rsid w:val="00897641"/>
    <w:rsid w:val="00897AC0"/>
    <w:rsid w:val="008A1023"/>
    <w:rsid w:val="008A28D9"/>
    <w:rsid w:val="008A30BA"/>
    <w:rsid w:val="008A52DC"/>
    <w:rsid w:val="008A5435"/>
    <w:rsid w:val="008B3FF5"/>
    <w:rsid w:val="008B62E0"/>
    <w:rsid w:val="008B7D79"/>
    <w:rsid w:val="008C08C9"/>
    <w:rsid w:val="008C33B5"/>
    <w:rsid w:val="008C3A72"/>
    <w:rsid w:val="008C3D1B"/>
    <w:rsid w:val="008C6969"/>
    <w:rsid w:val="008C6EB4"/>
    <w:rsid w:val="008D095C"/>
    <w:rsid w:val="008D39D7"/>
    <w:rsid w:val="008D4389"/>
    <w:rsid w:val="008D45D2"/>
    <w:rsid w:val="008D49B1"/>
    <w:rsid w:val="008D5CCD"/>
    <w:rsid w:val="008D5F6D"/>
    <w:rsid w:val="008E0E01"/>
    <w:rsid w:val="008E0EC0"/>
    <w:rsid w:val="008E1F69"/>
    <w:rsid w:val="008E76B1"/>
    <w:rsid w:val="008E799B"/>
    <w:rsid w:val="008E7D61"/>
    <w:rsid w:val="008F38BB"/>
    <w:rsid w:val="008F4E89"/>
    <w:rsid w:val="008F57D8"/>
    <w:rsid w:val="00902834"/>
    <w:rsid w:val="00902BC2"/>
    <w:rsid w:val="00902F05"/>
    <w:rsid w:val="009079EB"/>
    <w:rsid w:val="0091014D"/>
    <w:rsid w:val="009106B2"/>
    <w:rsid w:val="00912004"/>
    <w:rsid w:val="00913056"/>
    <w:rsid w:val="00914E26"/>
    <w:rsid w:val="0091590F"/>
    <w:rsid w:val="009217F2"/>
    <w:rsid w:val="00922130"/>
    <w:rsid w:val="00923B4D"/>
    <w:rsid w:val="0092540C"/>
    <w:rsid w:val="00925E0F"/>
    <w:rsid w:val="00927AF3"/>
    <w:rsid w:val="00927FED"/>
    <w:rsid w:val="00931A57"/>
    <w:rsid w:val="00933EE0"/>
    <w:rsid w:val="0093492E"/>
    <w:rsid w:val="00937E14"/>
    <w:rsid w:val="00940795"/>
    <w:rsid w:val="009414E6"/>
    <w:rsid w:val="009420D2"/>
    <w:rsid w:val="00944281"/>
    <w:rsid w:val="0095450F"/>
    <w:rsid w:val="009562DA"/>
    <w:rsid w:val="00956901"/>
    <w:rsid w:val="00961175"/>
    <w:rsid w:val="00962EC1"/>
    <w:rsid w:val="00965421"/>
    <w:rsid w:val="00966319"/>
    <w:rsid w:val="00971591"/>
    <w:rsid w:val="009724D8"/>
    <w:rsid w:val="0097276A"/>
    <w:rsid w:val="00972C7A"/>
    <w:rsid w:val="00974516"/>
    <w:rsid w:val="00974564"/>
    <w:rsid w:val="009745F5"/>
    <w:rsid w:val="00974E99"/>
    <w:rsid w:val="009764FA"/>
    <w:rsid w:val="00977869"/>
    <w:rsid w:val="00980192"/>
    <w:rsid w:val="00980799"/>
    <w:rsid w:val="009825B3"/>
    <w:rsid w:val="00982A22"/>
    <w:rsid w:val="009830CC"/>
    <w:rsid w:val="00985939"/>
    <w:rsid w:val="00994D97"/>
    <w:rsid w:val="0099752C"/>
    <w:rsid w:val="009A07B7"/>
    <w:rsid w:val="009B001F"/>
    <w:rsid w:val="009B05AF"/>
    <w:rsid w:val="009B1545"/>
    <w:rsid w:val="009B2446"/>
    <w:rsid w:val="009B35DD"/>
    <w:rsid w:val="009B372E"/>
    <w:rsid w:val="009B3D27"/>
    <w:rsid w:val="009B4814"/>
    <w:rsid w:val="009B5023"/>
    <w:rsid w:val="009B56CB"/>
    <w:rsid w:val="009B785E"/>
    <w:rsid w:val="009C26F8"/>
    <w:rsid w:val="009C32CB"/>
    <w:rsid w:val="009C387B"/>
    <w:rsid w:val="009C4B7F"/>
    <w:rsid w:val="009C609E"/>
    <w:rsid w:val="009D25B8"/>
    <w:rsid w:val="009D26AB"/>
    <w:rsid w:val="009D3759"/>
    <w:rsid w:val="009D3857"/>
    <w:rsid w:val="009D6B98"/>
    <w:rsid w:val="009E09BE"/>
    <w:rsid w:val="009E116D"/>
    <w:rsid w:val="009E16EC"/>
    <w:rsid w:val="009E19B1"/>
    <w:rsid w:val="009E3782"/>
    <w:rsid w:val="009E393E"/>
    <w:rsid w:val="009E433C"/>
    <w:rsid w:val="009E4A4D"/>
    <w:rsid w:val="009E6578"/>
    <w:rsid w:val="009E6C32"/>
    <w:rsid w:val="009E74AC"/>
    <w:rsid w:val="009F081F"/>
    <w:rsid w:val="009F26E6"/>
    <w:rsid w:val="009F339F"/>
    <w:rsid w:val="009F6E43"/>
    <w:rsid w:val="00A00372"/>
    <w:rsid w:val="00A00390"/>
    <w:rsid w:val="00A00573"/>
    <w:rsid w:val="00A00E85"/>
    <w:rsid w:val="00A01AA3"/>
    <w:rsid w:val="00A0225B"/>
    <w:rsid w:val="00A02EF9"/>
    <w:rsid w:val="00A03BB1"/>
    <w:rsid w:val="00A06A0E"/>
    <w:rsid w:val="00A06A3D"/>
    <w:rsid w:val="00A07BBB"/>
    <w:rsid w:val="00A10EBA"/>
    <w:rsid w:val="00A114CE"/>
    <w:rsid w:val="00A1220A"/>
    <w:rsid w:val="00A13E56"/>
    <w:rsid w:val="00A14503"/>
    <w:rsid w:val="00A168D5"/>
    <w:rsid w:val="00A179F2"/>
    <w:rsid w:val="00A227BF"/>
    <w:rsid w:val="00A23E6D"/>
    <w:rsid w:val="00A24838"/>
    <w:rsid w:val="00A24DDE"/>
    <w:rsid w:val="00A2743E"/>
    <w:rsid w:val="00A3074A"/>
    <w:rsid w:val="00A30823"/>
    <w:rsid w:val="00A30C33"/>
    <w:rsid w:val="00A33BDE"/>
    <w:rsid w:val="00A33DCF"/>
    <w:rsid w:val="00A36084"/>
    <w:rsid w:val="00A4308C"/>
    <w:rsid w:val="00A43D7A"/>
    <w:rsid w:val="00A44836"/>
    <w:rsid w:val="00A5031A"/>
    <w:rsid w:val="00A51807"/>
    <w:rsid w:val="00A5219C"/>
    <w:rsid w:val="00A524B5"/>
    <w:rsid w:val="00A5309E"/>
    <w:rsid w:val="00A53E32"/>
    <w:rsid w:val="00A549B3"/>
    <w:rsid w:val="00A56184"/>
    <w:rsid w:val="00A5621C"/>
    <w:rsid w:val="00A570A4"/>
    <w:rsid w:val="00A57632"/>
    <w:rsid w:val="00A627A5"/>
    <w:rsid w:val="00A63D7D"/>
    <w:rsid w:val="00A6434A"/>
    <w:rsid w:val="00A65012"/>
    <w:rsid w:val="00A67954"/>
    <w:rsid w:val="00A72ED7"/>
    <w:rsid w:val="00A751BF"/>
    <w:rsid w:val="00A8083F"/>
    <w:rsid w:val="00A812E9"/>
    <w:rsid w:val="00A82B4A"/>
    <w:rsid w:val="00A83BF1"/>
    <w:rsid w:val="00A90C21"/>
    <w:rsid w:val="00A90D86"/>
    <w:rsid w:val="00A91DBA"/>
    <w:rsid w:val="00A943B1"/>
    <w:rsid w:val="00A954BD"/>
    <w:rsid w:val="00A96CB1"/>
    <w:rsid w:val="00A97900"/>
    <w:rsid w:val="00AA1518"/>
    <w:rsid w:val="00AA1B91"/>
    <w:rsid w:val="00AA1D7A"/>
    <w:rsid w:val="00AA2343"/>
    <w:rsid w:val="00AA23F0"/>
    <w:rsid w:val="00AA29CE"/>
    <w:rsid w:val="00AA3E01"/>
    <w:rsid w:val="00AA4E00"/>
    <w:rsid w:val="00AA5D2F"/>
    <w:rsid w:val="00AB03C7"/>
    <w:rsid w:val="00AB0BFA"/>
    <w:rsid w:val="00AB123C"/>
    <w:rsid w:val="00AB2229"/>
    <w:rsid w:val="00AB76B7"/>
    <w:rsid w:val="00AB7C54"/>
    <w:rsid w:val="00AC1892"/>
    <w:rsid w:val="00AC33A2"/>
    <w:rsid w:val="00AC3494"/>
    <w:rsid w:val="00AC685E"/>
    <w:rsid w:val="00AC6EDF"/>
    <w:rsid w:val="00AC7999"/>
    <w:rsid w:val="00AD03EC"/>
    <w:rsid w:val="00AD38F7"/>
    <w:rsid w:val="00AD47AD"/>
    <w:rsid w:val="00AD4DA8"/>
    <w:rsid w:val="00AD5050"/>
    <w:rsid w:val="00AE012D"/>
    <w:rsid w:val="00AE07D7"/>
    <w:rsid w:val="00AE1F7B"/>
    <w:rsid w:val="00AE41C1"/>
    <w:rsid w:val="00AE5F52"/>
    <w:rsid w:val="00AE65F1"/>
    <w:rsid w:val="00AE6BB4"/>
    <w:rsid w:val="00AE74AD"/>
    <w:rsid w:val="00AF07D6"/>
    <w:rsid w:val="00AF159C"/>
    <w:rsid w:val="00AF5D7A"/>
    <w:rsid w:val="00AF62E9"/>
    <w:rsid w:val="00AF6621"/>
    <w:rsid w:val="00B01873"/>
    <w:rsid w:val="00B01C14"/>
    <w:rsid w:val="00B0328E"/>
    <w:rsid w:val="00B070E9"/>
    <w:rsid w:val="00B074AB"/>
    <w:rsid w:val="00B07717"/>
    <w:rsid w:val="00B11E06"/>
    <w:rsid w:val="00B12428"/>
    <w:rsid w:val="00B140C5"/>
    <w:rsid w:val="00B16334"/>
    <w:rsid w:val="00B17253"/>
    <w:rsid w:val="00B17E48"/>
    <w:rsid w:val="00B250D6"/>
    <w:rsid w:val="00B2583D"/>
    <w:rsid w:val="00B27D45"/>
    <w:rsid w:val="00B3024A"/>
    <w:rsid w:val="00B31A41"/>
    <w:rsid w:val="00B3270E"/>
    <w:rsid w:val="00B33EFA"/>
    <w:rsid w:val="00B349D0"/>
    <w:rsid w:val="00B34A52"/>
    <w:rsid w:val="00B3646F"/>
    <w:rsid w:val="00B36586"/>
    <w:rsid w:val="00B40199"/>
    <w:rsid w:val="00B41184"/>
    <w:rsid w:val="00B449B0"/>
    <w:rsid w:val="00B44C4F"/>
    <w:rsid w:val="00B45E4D"/>
    <w:rsid w:val="00B502C1"/>
    <w:rsid w:val="00B502FF"/>
    <w:rsid w:val="00B50B90"/>
    <w:rsid w:val="00B50E28"/>
    <w:rsid w:val="00B55ACF"/>
    <w:rsid w:val="00B60053"/>
    <w:rsid w:val="00B6066D"/>
    <w:rsid w:val="00B60F82"/>
    <w:rsid w:val="00B643DF"/>
    <w:rsid w:val="00B65300"/>
    <w:rsid w:val="00B658B7"/>
    <w:rsid w:val="00B6607B"/>
    <w:rsid w:val="00B66A58"/>
    <w:rsid w:val="00B67422"/>
    <w:rsid w:val="00B676B6"/>
    <w:rsid w:val="00B70BD4"/>
    <w:rsid w:val="00B712CA"/>
    <w:rsid w:val="00B71651"/>
    <w:rsid w:val="00B73463"/>
    <w:rsid w:val="00B73751"/>
    <w:rsid w:val="00B74B15"/>
    <w:rsid w:val="00B74B1E"/>
    <w:rsid w:val="00B754B4"/>
    <w:rsid w:val="00B83A20"/>
    <w:rsid w:val="00B83B63"/>
    <w:rsid w:val="00B870EF"/>
    <w:rsid w:val="00B8713D"/>
    <w:rsid w:val="00B87A4F"/>
    <w:rsid w:val="00B90123"/>
    <w:rsid w:val="00B9016D"/>
    <w:rsid w:val="00B901A6"/>
    <w:rsid w:val="00B91DBE"/>
    <w:rsid w:val="00B934F1"/>
    <w:rsid w:val="00B94A67"/>
    <w:rsid w:val="00B95172"/>
    <w:rsid w:val="00BA00AF"/>
    <w:rsid w:val="00BA01A6"/>
    <w:rsid w:val="00BA0F98"/>
    <w:rsid w:val="00BA1517"/>
    <w:rsid w:val="00BA4E39"/>
    <w:rsid w:val="00BA5391"/>
    <w:rsid w:val="00BA67FD"/>
    <w:rsid w:val="00BA7C29"/>
    <w:rsid w:val="00BA7C48"/>
    <w:rsid w:val="00BB055D"/>
    <w:rsid w:val="00BB1ACE"/>
    <w:rsid w:val="00BB4EB8"/>
    <w:rsid w:val="00BB68AD"/>
    <w:rsid w:val="00BC0020"/>
    <w:rsid w:val="00BC1BA1"/>
    <w:rsid w:val="00BC251F"/>
    <w:rsid w:val="00BC27F6"/>
    <w:rsid w:val="00BC39F4"/>
    <w:rsid w:val="00BC6B65"/>
    <w:rsid w:val="00BD10FE"/>
    <w:rsid w:val="00BD150C"/>
    <w:rsid w:val="00BD1587"/>
    <w:rsid w:val="00BD1A77"/>
    <w:rsid w:val="00BD3CF9"/>
    <w:rsid w:val="00BD6A20"/>
    <w:rsid w:val="00BD7EE1"/>
    <w:rsid w:val="00BE177F"/>
    <w:rsid w:val="00BE4E0D"/>
    <w:rsid w:val="00BE5568"/>
    <w:rsid w:val="00BE5764"/>
    <w:rsid w:val="00BE64E0"/>
    <w:rsid w:val="00BE7255"/>
    <w:rsid w:val="00BE7900"/>
    <w:rsid w:val="00BE7A4C"/>
    <w:rsid w:val="00BE7C91"/>
    <w:rsid w:val="00BF1358"/>
    <w:rsid w:val="00BF2C31"/>
    <w:rsid w:val="00BF35F7"/>
    <w:rsid w:val="00BF459E"/>
    <w:rsid w:val="00BF6F40"/>
    <w:rsid w:val="00C0106D"/>
    <w:rsid w:val="00C012B0"/>
    <w:rsid w:val="00C0300D"/>
    <w:rsid w:val="00C03798"/>
    <w:rsid w:val="00C05851"/>
    <w:rsid w:val="00C06FF3"/>
    <w:rsid w:val="00C07FF2"/>
    <w:rsid w:val="00C133BE"/>
    <w:rsid w:val="00C1400A"/>
    <w:rsid w:val="00C155B2"/>
    <w:rsid w:val="00C17B65"/>
    <w:rsid w:val="00C2091A"/>
    <w:rsid w:val="00C21465"/>
    <w:rsid w:val="00C21AF9"/>
    <w:rsid w:val="00C222B4"/>
    <w:rsid w:val="00C22C71"/>
    <w:rsid w:val="00C262E4"/>
    <w:rsid w:val="00C33E20"/>
    <w:rsid w:val="00C35CF6"/>
    <w:rsid w:val="00C3725B"/>
    <w:rsid w:val="00C436E2"/>
    <w:rsid w:val="00C451BD"/>
    <w:rsid w:val="00C473B5"/>
    <w:rsid w:val="00C51ABA"/>
    <w:rsid w:val="00C51B37"/>
    <w:rsid w:val="00C522BE"/>
    <w:rsid w:val="00C52413"/>
    <w:rsid w:val="00C52857"/>
    <w:rsid w:val="00C533EC"/>
    <w:rsid w:val="00C5470E"/>
    <w:rsid w:val="00C555C1"/>
    <w:rsid w:val="00C55D3A"/>
    <w:rsid w:val="00C55EFB"/>
    <w:rsid w:val="00C56585"/>
    <w:rsid w:val="00C56B3F"/>
    <w:rsid w:val="00C61CA2"/>
    <w:rsid w:val="00C637DE"/>
    <w:rsid w:val="00C64127"/>
    <w:rsid w:val="00C64441"/>
    <w:rsid w:val="00C6533D"/>
    <w:rsid w:val="00C65492"/>
    <w:rsid w:val="00C65C4C"/>
    <w:rsid w:val="00C67C67"/>
    <w:rsid w:val="00C67FA7"/>
    <w:rsid w:val="00C7010F"/>
    <w:rsid w:val="00C7022C"/>
    <w:rsid w:val="00C71032"/>
    <w:rsid w:val="00C716E5"/>
    <w:rsid w:val="00C773D9"/>
    <w:rsid w:val="00C80307"/>
    <w:rsid w:val="00C80ACE"/>
    <w:rsid w:val="00C81162"/>
    <w:rsid w:val="00C82EC7"/>
    <w:rsid w:val="00C83258"/>
    <w:rsid w:val="00C83666"/>
    <w:rsid w:val="00C843AC"/>
    <w:rsid w:val="00C856AA"/>
    <w:rsid w:val="00C856E5"/>
    <w:rsid w:val="00C85BC5"/>
    <w:rsid w:val="00C870B5"/>
    <w:rsid w:val="00C907DF"/>
    <w:rsid w:val="00C91630"/>
    <w:rsid w:val="00C9558A"/>
    <w:rsid w:val="00C966EB"/>
    <w:rsid w:val="00C96B59"/>
    <w:rsid w:val="00CA04B1"/>
    <w:rsid w:val="00CA0D6B"/>
    <w:rsid w:val="00CA192E"/>
    <w:rsid w:val="00CA2DFC"/>
    <w:rsid w:val="00CA4EC9"/>
    <w:rsid w:val="00CA6746"/>
    <w:rsid w:val="00CA7574"/>
    <w:rsid w:val="00CB03D4"/>
    <w:rsid w:val="00CB0617"/>
    <w:rsid w:val="00CB137B"/>
    <w:rsid w:val="00CB3A45"/>
    <w:rsid w:val="00CB59F3"/>
    <w:rsid w:val="00CB713C"/>
    <w:rsid w:val="00CB7CEA"/>
    <w:rsid w:val="00CC35EF"/>
    <w:rsid w:val="00CC5048"/>
    <w:rsid w:val="00CC6246"/>
    <w:rsid w:val="00CC65CC"/>
    <w:rsid w:val="00CC7C85"/>
    <w:rsid w:val="00CD3F08"/>
    <w:rsid w:val="00CE16AC"/>
    <w:rsid w:val="00CE37DA"/>
    <w:rsid w:val="00CE5E46"/>
    <w:rsid w:val="00CE6289"/>
    <w:rsid w:val="00CF1367"/>
    <w:rsid w:val="00CF2C86"/>
    <w:rsid w:val="00CF38D7"/>
    <w:rsid w:val="00CF49CC"/>
    <w:rsid w:val="00CF6B66"/>
    <w:rsid w:val="00D039A8"/>
    <w:rsid w:val="00D04F0B"/>
    <w:rsid w:val="00D07F88"/>
    <w:rsid w:val="00D10CA1"/>
    <w:rsid w:val="00D11484"/>
    <w:rsid w:val="00D11518"/>
    <w:rsid w:val="00D1463A"/>
    <w:rsid w:val="00D1754E"/>
    <w:rsid w:val="00D17A58"/>
    <w:rsid w:val="00D23985"/>
    <w:rsid w:val="00D252C9"/>
    <w:rsid w:val="00D270FA"/>
    <w:rsid w:val="00D272EC"/>
    <w:rsid w:val="00D27583"/>
    <w:rsid w:val="00D3231A"/>
    <w:rsid w:val="00D32DDF"/>
    <w:rsid w:val="00D343EA"/>
    <w:rsid w:val="00D36206"/>
    <w:rsid w:val="00D3700C"/>
    <w:rsid w:val="00D41940"/>
    <w:rsid w:val="00D434A0"/>
    <w:rsid w:val="00D43932"/>
    <w:rsid w:val="00D460FB"/>
    <w:rsid w:val="00D47190"/>
    <w:rsid w:val="00D47BC0"/>
    <w:rsid w:val="00D51BDD"/>
    <w:rsid w:val="00D564D9"/>
    <w:rsid w:val="00D56E81"/>
    <w:rsid w:val="00D603BF"/>
    <w:rsid w:val="00D638E0"/>
    <w:rsid w:val="00D63D48"/>
    <w:rsid w:val="00D64694"/>
    <w:rsid w:val="00D64992"/>
    <w:rsid w:val="00D653B1"/>
    <w:rsid w:val="00D665C0"/>
    <w:rsid w:val="00D73F19"/>
    <w:rsid w:val="00D74AE1"/>
    <w:rsid w:val="00D75D42"/>
    <w:rsid w:val="00D80505"/>
    <w:rsid w:val="00D80B20"/>
    <w:rsid w:val="00D81BC0"/>
    <w:rsid w:val="00D820AF"/>
    <w:rsid w:val="00D84C79"/>
    <w:rsid w:val="00D851AB"/>
    <w:rsid w:val="00D865A8"/>
    <w:rsid w:val="00D9012A"/>
    <w:rsid w:val="00D92C2D"/>
    <w:rsid w:val="00D9361E"/>
    <w:rsid w:val="00D94F38"/>
    <w:rsid w:val="00DA006F"/>
    <w:rsid w:val="00DA157D"/>
    <w:rsid w:val="00DA17CD"/>
    <w:rsid w:val="00DB1BE2"/>
    <w:rsid w:val="00DB1F9D"/>
    <w:rsid w:val="00DB25B3"/>
    <w:rsid w:val="00DB59AF"/>
    <w:rsid w:val="00DB5F78"/>
    <w:rsid w:val="00DC0C8F"/>
    <w:rsid w:val="00DC114F"/>
    <w:rsid w:val="00DC1C10"/>
    <w:rsid w:val="00DC2931"/>
    <w:rsid w:val="00DC59FA"/>
    <w:rsid w:val="00DC6096"/>
    <w:rsid w:val="00DC6838"/>
    <w:rsid w:val="00DC6F92"/>
    <w:rsid w:val="00DD1694"/>
    <w:rsid w:val="00DD1B21"/>
    <w:rsid w:val="00DD53FE"/>
    <w:rsid w:val="00DD55C3"/>
    <w:rsid w:val="00DD60F2"/>
    <w:rsid w:val="00DE0893"/>
    <w:rsid w:val="00DE16D9"/>
    <w:rsid w:val="00DE2757"/>
    <w:rsid w:val="00DE2814"/>
    <w:rsid w:val="00DE55F5"/>
    <w:rsid w:val="00DE6796"/>
    <w:rsid w:val="00DF3BF9"/>
    <w:rsid w:val="00DF41B2"/>
    <w:rsid w:val="00DF5C19"/>
    <w:rsid w:val="00DF5CDE"/>
    <w:rsid w:val="00DF76E9"/>
    <w:rsid w:val="00E01272"/>
    <w:rsid w:val="00E03067"/>
    <w:rsid w:val="00E03846"/>
    <w:rsid w:val="00E03A07"/>
    <w:rsid w:val="00E10B37"/>
    <w:rsid w:val="00E10BDB"/>
    <w:rsid w:val="00E11415"/>
    <w:rsid w:val="00E12E2D"/>
    <w:rsid w:val="00E14786"/>
    <w:rsid w:val="00E14AB0"/>
    <w:rsid w:val="00E16EB4"/>
    <w:rsid w:val="00E17393"/>
    <w:rsid w:val="00E20A7D"/>
    <w:rsid w:val="00E21A27"/>
    <w:rsid w:val="00E24C47"/>
    <w:rsid w:val="00E27A2F"/>
    <w:rsid w:val="00E30A7A"/>
    <w:rsid w:val="00E30A98"/>
    <w:rsid w:val="00E3102E"/>
    <w:rsid w:val="00E33D54"/>
    <w:rsid w:val="00E37001"/>
    <w:rsid w:val="00E42A94"/>
    <w:rsid w:val="00E44ED0"/>
    <w:rsid w:val="00E458BF"/>
    <w:rsid w:val="00E45FAA"/>
    <w:rsid w:val="00E47285"/>
    <w:rsid w:val="00E475BB"/>
    <w:rsid w:val="00E475F1"/>
    <w:rsid w:val="00E51362"/>
    <w:rsid w:val="00E542AA"/>
    <w:rsid w:val="00E54AD5"/>
    <w:rsid w:val="00E54BFB"/>
    <w:rsid w:val="00E54C17"/>
    <w:rsid w:val="00E54CD7"/>
    <w:rsid w:val="00E54EA9"/>
    <w:rsid w:val="00E557E2"/>
    <w:rsid w:val="00E57233"/>
    <w:rsid w:val="00E60717"/>
    <w:rsid w:val="00E61474"/>
    <w:rsid w:val="00E61B5A"/>
    <w:rsid w:val="00E61C41"/>
    <w:rsid w:val="00E626CD"/>
    <w:rsid w:val="00E6339E"/>
    <w:rsid w:val="00E67F83"/>
    <w:rsid w:val="00E706E7"/>
    <w:rsid w:val="00E731E0"/>
    <w:rsid w:val="00E74E25"/>
    <w:rsid w:val="00E76AFA"/>
    <w:rsid w:val="00E76C98"/>
    <w:rsid w:val="00E772DD"/>
    <w:rsid w:val="00E77587"/>
    <w:rsid w:val="00E818AD"/>
    <w:rsid w:val="00E81E11"/>
    <w:rsid w:val="00E83049"/>
    <w:rsid w:val="00E84229"/>
    <w:rsid w:val="00E84965"/>
    <w:rsid w:val="00E86249"/>
    <w:rsid w:val="00E871E5"/>
    <w:rsid w:val="00E90E4E"/>
    <w:rsid w:val="00E92A15"/>
    <w:rsid w:val="00E92FDE"/>
    <w:rsid w:val="00E9391E"/>
    <w:rsid w:val="00E9688E"/>
    <w:rsid w:val="00E97B1B"/>
    <w:rsid w:val="00EA1052"/>
    <w:rsid w:val="00EA218F"/>
    <w:rsid w:val="00EA24BF"/>
    <w:rsid w:val="00EA4F29"/>
    <w:rsid w:val="00EA51F8"/>
    <w:rsid w:val="00EA5B27"/>
    <w:rsid w:val="00EA5EBB"/>
    <w:rsid w:val="00EA5F83"/>
    <w:rsid w:val="00EA6F9D"/>
    <w:rsid w:val="00EB0AD9"/>
    <w:rsid w:val="00EB2273"/>
    <w:rsid w:val="00EB24DD"/>
    <w:rsid w:val="00EB26BA"/>
    <w:rsid w:val="00EB2900"/>
    <w:rsid w:val="00EB3FFE"/>
    <w:rsid w:val="00EB5262"/>
    <w:rsid w:val="00EB669B"/>
    <w:rsid w:val="00EB6F3C"/>
    <w:rsid w:val="00EB76F5"/>
    <w:rsid w:val="00EC0CF9"/>
    <w:rsid w:val="00EC1E2C"/>
    <w:rsid w:val="00EC2085"/>
    <w:rsid w:val="00EC2438"/>
    <w:rsid w:val="00EC254E"/>
    <w:rsid w:val="00EC2854"/>
    <w:rsid w:val="00EC2B9A"/>
    <w:rsid w:val="00EC3723"/>
    <w:rsid w:val="00EC568A"/>
    <w:rsid w:val="00EC7C87"/>
    <w:rsid w:val="00ED030E"/>
    <w:rsid w:val="00ED1350"/>
    <w:rsid w:val="00ED2672"/>
    <w:rsid w:val="00ED2A8D"/>
    <w:rsid w:val="00ED4450"/>
    <w:rsid w:val="00EE1116"/>
    <w:rsid w:val="00EE54CB"/>
    <w:rsid w:val="00EE591C"/>
    <w:rsid w:val="00EE6424"/>
    <w:rsid w:val="00EF15D0"/>
    <w:rsid w:val="00EF1936"/>
    <w:rsid w:val="00EF1C54"/>
    <w:rsid w:val="00EF404B"/>
    <w:rsid w:val="00EF6594"/>
    <w:rsid w:val="00EF675E"/>
    <w:rsid w:val="00EF7B29"/>
    <w:rsid w:val="00F00376"/>
    <w:rsid w:val="00F01F0C"/>
    <w:rsid w:val="00F02A5A"/>
    <w:rsid w:val="00F04850"/>
    <w:rsid w:val="00F05833"/>
    <w:rsid w:val="00F079BB"/>
    <w:rsid w:val="00F1078D"/>
    <w:rsid w:val="00F11368"/>
    <w:rsid w:val="00F11764"/>
    <w:rsid w:val="00F12F38"/>
    <w:rsid w:val="00F13C98"/>
    <w:rsid w:val="00F15515"/>
    <w:rsid w:val="00F157E2"/>
    <w:rsid w:val="00F16C7D"/>
    <w:rsid w:val="00F16CBF"/>
    <w:rsid w:val="00F178AE"/>
    <w:rsid w:val="00F21593"/>
    <w:rsid w:val="00F2255E"/>
    <w:rsid w:val="00F2376D"/>
    <w:rsid w:val="00F23B2C"/>
    <w:rsid w:val="00F259E2"/>
    <w:rsid w:val="00F2618B"/>
    <w:rsid w:val="00F30E26"/>
    <w:rsid w:val="00F324C9"/>
    <w:rsid w:val="00F32802"/>
    <w:rsid w:val="00F333F8"/>
    <w:rsid w:val="00F40DC3"/>
    <w:rsid w:val="00F41289"/>
    <w:rsid w:val="00F41F0B"/>
    <w:rsid w:val="00F4496A"/>
    <w:rsid w:val="00F471DB"/>
    <w:rsid w:val="00F50222"/>
    <w:rsid w:val="00F51E58"/>
    <w:rsid w:val="00F527AC"/>
    <w:rsid w:val="00F53778"/>
    <w:rsid w:val="00F5503F"/>
    <w:rsid w:val="00F55AD7"/>
    <w:rsid w:val="00F61D83"/>
    <w:rsid w:val="00F63491"/>
    <w:rsid w:val="00F64B7D"/>
    <w:rsid w:val="00F65DD1"/>
    <w:rsid w:val="00F67979"/>
    <w:rsid w:val="00F707B3"/>
    <w:rsid w:val="00F71135"/>
    <w:rsid w:val="00F730DC"/>
    <w:rsid w:val="00F735CC"/>
    <w:rsid w:val="00F73F4D"/>
    <w:rsid w:val="00F74309"/>
    <w:rsid w:val="00F74431"/>
    <w:rsid w:val="00F82C35"/>
    <w:rsid w:val="00F82DCB"/>
    <w:rsid w:val="00F86841"/>
    <w:rsid w:val="00F90461"/>
    <w:rsid w:val="00F93427"/>
    <w:rsid w:val="00FA0F4A"/>
    <w:rsid w:val="00FA249D"/>
    <w:rsid w:val="00FA370D"/>
    <w:rsid w:val="00FA3E44"/>
    <w:rsid w:val="00FA5F89"/>
    <w:rsid w:val="00FA66F1"/>
    <w:rsid w:val="00FB13DA"/>
    <w:rsid w:val="00FB2A35"/>
    <w:rsid w:val="00FB4CA0"/>
    <w:rsid w:val="00FB4DA1"/>
    <w:rsid w:val="00FB53CF"/>
    <w:rsid w:val="00FB5647"/>
    <w:rsid w:val="00FB630E"/>
    <w:rsid w:val="00FC0275"/>
    <w:rsid w:val="00FC2944"/>
    <w:rsid w:val="00FC2F7B"/>
    <w:rsid w:val="00FC3475"/>
    <w:rsid w:val="00FC378B"/>
    <w:rsid w:val="00FC3977"/>
    <w:rsid w:val="00FC661A"/>
    <w:rsid w:val="00FD2566"/>
    <w:rsid w:val="00FD2F16"/>
    <w:rsid w:val="00FD4809"/>
    <w:rsid w:val="00FD6065"/>
    <w:rsid w:val="00FD6FD3"/>
    <w:rsid w:val="00FE13EF"/>
    <w:rsid w:val="00FE1D34"/>
    <w:rsid w:val="00FE244F"/>
    <w:rsid w:val="00FE2A6F"/>
    <w:rsid w:val="00FE3F04"/>
    <w:rsid w:val="00FE46F3"/>
    <w:rsid w:val="00FE4CED"/>
    <w:rsid w:val="00FE5DAE"/>
    <w:rsid w:val="00FE7635"/>
    <w:rsid w:val="00FF1572"/>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31DFE3C"/>
  <w15:docId w15:val="{199513F2-4368-468C-AD68-A1F60C2B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82638"/>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tabs>
        <w:tab w:val="clear" w:pos="284"/>
        <w:tab w:val="num" w:pos="0"/>
      </w:tabs>
      <w:spacing w:before="120" w:after="120"/>
      <w:ind w:left="992"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8263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jc w:val="both"/>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32"/>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character" w:customStyle="1" w:styleId="viiyi">
    <w:name w:val="viiyi"/>
    <w:basedOn w:val="DefaultParagraphFont"/>
    <w:rsid w:val="00A168D5"/>
  </w:style>
  <w:style w:type="character" w:customStyle="1" w:styleId="jlqj4b">
    <w:name w:val="jlqj4b"/>
    <w:basedOn w:val="DefaultParagraphFont"/>
    <w:rsid w:val="00A168D5"/>
  </w:style>
  <w:style w:type="character" w:customStyle="1" w:styleId="keyword">
    <w:name w:val="keyword"/>
    <w:basedOn w:val="DefaultParagraphFont"/>
    <w:rsid w:val="005E23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1443304358">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66A0B4-476F-44A3-A750-280D18656F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D1D38A-51A5-4FE1-AAD2-2E31B7D515D2}">
  <ds:schemaRefs>
    <ds:schemaRef ds:uri="http://schemas.openxmlformats.org/officeDocument/2006/bibliography"/>
  </ds:schemaRefs>
</ds:datastoreItem>
</file>

<file path=customXml/itemProps3.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4.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Pages>
  <Words>1704</Words>
  <Characters>9713</Characters>
  <Application>Microsoft Office Word</Application>
  <DocSecurity>0</DocSecurity>
  <Lines>80</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11395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8</cp:revision>
  <cp:lastPrinted>2020-01-08T03:46:00Z</cp:lastPrinted>
  <dcterms:created xsi:type="dcterms:W3CDTF">2021-02-05T07:24:00Z</dcterms:created>
  <dcterms:modified xsi:type="dcterms:W3CDTF">2021-02-09T14:08:00Z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